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781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4"/>
        <w:gridCol w:w="4680"/>
        <w:gridCol w:w="3804"/>
        <w:gridCol w:w="465"/>
        <w:gridCol w:w="244"/>
        <w:gridCol w:w="284"/>
        <w:gridCol w:w="283"/>
        <w:gridCol w:w="284"/>
        <w:gridCol w:w="284"/>
        <w:gridCol w:w="284"/>
        <w:gridCol w:w="283"/>
        <w:gridCol w:w="992"/>
        <w:tblGridChange w:id="0">
          <w:tblGrid>
            <w:gridCol w:w="346"/>
            <w:gridCol w:w="2548"/>
            <w:gridCol w:w="1137"/>
            <w:gridCol w:w="3543"/>
            <w:gridCol w:w="1740"/>
            <w:gridCol w:w="2064"/>
            <w:gridCol w:w="346"/>
            <w:gridCol w:w="119"/>
            <w:gridCol w:w="244"/>
            <w:gridCol w:w="102"/>
            <w:gridCol w:w="182"/>
            <w:gridCol w:w="62"/>
            <w:gridCol w:w="221"/>
            <w:gridCol w:w="63"/>
            <w:gridCol w:w="221"/>
            <w:gridCol w:w="62"/>
            <w:gridCol w:w="222"/>
            <w:gridCol w:w="62"/>
            <w:gridCol w:w="222"/>
            <w:gridCol w:w="62"/>
            <w:gridCol w:w="221"/>
            <w:gridCol w:w="63"/>
            <w:gridCol w:w="283"/>
            <w:gridCol w:w="646"/>
            <w:gridCol w:w="346"/>
          </w:tblGrid>
        </w:tblGridChange>
      </w:tblGrid>
      <w:tr w:rsidR="00163917" w:rsidRPr="00A93F79" w:rsidTr="00F25837">
        <w:trPr>
          <w:trHeight w:val="413"/>
          <w:tblHeader/>
        </w:trPr>
        <w:tc>
          <w:tcPr>
            <w:tcW w:w="14781" w:type="dxa"/>
            <w:gridSpan w:val="12"/>
            <w:shd w:val="clear" w:color="auto" w:fill="0070C0"/>
            <w:vAlign w:val="center"/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bookmarkStart w:id="1" w:name="_GoBack"/>
            <w:bookmarkEnd w:id="1"/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ENAV Committee – Work Plan 2014-2018</w:t>
            </w:r>
          </w:p>
        </w:tc>
      </w:tr>
      <w:tr w:rsidR="00163917" w:rsidRPr="00A93F79" w:rsidTr="00BE49FF">
        <w:trPr>
          <w:tblHeader/>
        </w:trPr>
        <w:tc>
          <w:tcPr>
            <w:tcW w:w="2894" w:type="dxa"/>
            <w:vMerge w:val="restart"/>
            <w:shd w:val="clear" w:color="auto" w:fill="0070C0"/>
            <w:vAlign w:val="center"/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Strategy Technical Domain</w:t>
            </w:r>
          </w:p>
        </w:tc>
        <w:tc>
          <w:tcPr>
            <w:tcW w:w="4680" w:type="dxa"/>
            <w:vMerge w:val="restart"/>
            <w:shd w:val="clear" w:color="auto" w:fill="0070C0"/>
            <w:vAlign w:val="center"/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3804" w:type="dxa"/>
            <w:vMerge w:val="restart"/>
            <w:shd w:val="clear" w:color="auto" w:fill="0070C0"/>
            <w:vAlign w:val="center"/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Expected Output</w:t>
            </w:r>
          </w:p>
        </w:tc>
        <w:tc>
          <w:tcPr>
            <w:tcW w:w="465" w:type="dxa"/>
            <w:vMerge w:val="restart"/>
            <w:shd w:val="clear" w:color="auto" w:fill="0070C0"/>
            <w:vAlign w:val="center"/>
          </w:tcPr>
          <w:p w:rsidR="00163917" w:rsidRPr="00A93F79" w:rsidRDefault="00163917" w:rsidP="006154C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WG</w:t>
            </w:r>
          </w:p>
        </w:tc>
        <w:tc>
          <w:tcPr>
            <w:tcW w:w="1946" w:type="dxa"/>
            <w:gridSpan w:val="7"/>
            <w:tcBorders>
              <w:bottom w:val="single" w:sz="4" w:space="0" w:color="auto"/>
            </w:tcBorders>
            <w:shd w:val="clear" w:color="auto" w:fill="0070C0"/>
            <w:vAlign w:val="center"/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Session</w:t>
            </w:r>
          </w:p>
        </w:tc>
        <w:tc>
          <w:tcPr>
            <w:tcW w:w="992" w:type="dxa"/>
            <w:vMerge w:val="restart"/>
            <w:shd w:val="clear" w:color="auto" w:fill="0070C0"/>
            <w:vAlign w:val="center"/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</w:tr>
      <w:tr w:rsidR="00163917" w:rsidRPr="00A93F79" w:rsidTr="00F25837">
        <w:trPr>
          <w:trHeight w:val="80"/>
          <w:tblHeader/>
        </w:trPr>
        <w:tc>
          <w:tcPr>
            <w:tcW w:w="2894" w:type="dxa"/>
            <w:vMerge/>
            <w:tcBorders>
              <w:bottom w:val="double" w:sz="4" w:space="0" w:color="auto"/>
            </w:tcBorders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tcBorders>
              <w:bottom w:val="double" w:sz="4" w:space="0" w:color="auto"/>
            </w:tcBorders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Merge/>
            <w:tcBorders>
              <w:bottom w:val="double" w:sz="4" w:space="0" w:color="auto"/>
            </w:tcBorders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5" w:type="dxa"/>
            <w:vMerge/>
            <w:tcBorders>
              <w:bottom w:val="double" w:sz="4" w:space="0" w:color="auto"/>
            </w:tcBorders>
            <w:shd w:val="pct20" w:color="auto" w:fill="auto"/>
          </w:tcPr>
          <w:p w:rsidR="00163917" w:rsidRPr="00A93F79" w:rsidRDefault="00163917" w:rsidP="006154C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A93F79" w:rsidRDefault="0072010E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A93F79">
              <w:rPr>
                <w:rFonts w:ascii="Calibri" w:eastAsiaTheme="minorEastAsia" w:hAnsi="Calibri" w:hint="eastAsia"/>
                <w:b/>
                <w:color w:val="FFFFFF" w:themeColor="background1"/>
                <w:sz w:val="18"/>
                <w:szCs w:val="18"/>
                <w:lang w:eastAsia="ja-JP"/>
              </w:rPr>
              <w:t>15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A93F79" w:rsidRDefault="0072010E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A93F79">
              <w:rPr>
                <w:rFonts w:ascii="Calibri" w:eastAsiaTheme="minorEastAsia" w:hAnsi="Calibri" w:hint="eastAsia"/>
                <w:b/>
                <w:color w:val="FFFFFF" w:themeColor="background1"/>
                <w:sz w:val="18"/>
                <w:szCs w:val="18"/>
                <w:lang w:eastAsia="ja-JP"/>
              </w:rPr>
              <w:t>16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A93F79" w:rsidRDefault="0072010E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A93F79">
              <w:rPr>
                <w:rFonts w:ascii="Calibri" w:eastAsiaTheme="minorEastAsia" w:hAnsi="Calibri" w:hint="eastAsia"/>
                <w:b/>
                <w:color w:val="FFFFFF" w:themeColor="background1"/>
                <w:sz w:val="18"/>
                <w:szCs w:val="18"/>
                <w:lang w:eastAsia="ja-JP"/>
              </w:rPr>
              <w:t>17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A93F79" w:rsidRDefault="0072010E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A93F79">
              <w:rPr>
                <w:rFonts w:ascii="Calibri" w:eastAsiaTheme="minorEastAsia" w:hAnsi="Calibri" w:hint="eastAsia"/>
                <w:b/>
                <w:color w:val="FFFFFF" w:themeColor="background1"/>
                <w:sz w:val="18"/>
                <w:szCs w:val="18"/>
                <w:lang w:eastAsia="ja-JP"/>
              </w:rPr>
              <w:t>18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A93F79" w:rsidRDefault="0056416E" w:rsidP="000667D0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A93F79">
              <w:rPr>
                <w:rFonts w:ascii="Calibri" w:eastAsiaTheme="minorEastAsia" w:hAnsi="Calibri" w:hint="eastAsia"/>
                <w:b/>
                <w:color w:val="FFFFFF" w:themeColor="background1"/>
                <w:sz w:val="18"/>
                <w:szCs w:val="18"/>
                <w:lang w:eastAsia="ja-JP"/>
              </w:rPr>
              <w:t>19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A93F79" w:rsidRDefault="000667D0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A93F79" w:rsidRDefault="000667D0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21</w:t>
            </w: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</w:tr>
      <w:tr w:rsidR="00181617" w:rsidRPr="00A93F79" w:rsidTr="003862F3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181617" w:rsidRPr="00A93F79" w:rsidRDefault="00181617" w:rsidP="006154CB">
            <w:pPr>
              <w:pStyle w:val="Agenda1"/>
              <w:ind w:left="0" w:firstLine="0"/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TD#1 – Data modelling and message systems</w:t>
            </w:r>
          </w:p>
        </w:tc>
      </w:tr>
      <w:tr w:rsidR="0072010E" w:rsidRPr="00A93F79" w:rsidTr="00BE49FF">
        <w:tc>
          <w:tcPr>
            <w:tcW w:w="2894" w:type="dxa"/>
            <w:vMerge w:val="restart"/>
            <w:vAlign w:val="center"/>
          </w:tcPr>
          <w:p w:rsidR="0072010E" w:rsidRPr="00A93F79" w:rsidRDefault="0072010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AtoN data information structure, exchange, presentation</w:t>
            </w:r>
          </w:p>
        </w:tc>
        <w:tc>
          <w:tcPr>
            <w:tcW w:w="4680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Review and update NAVGUIDE Chapter 4, section 4.5.2 -4.5.5</w:t>
            </w:r>
          </w:p>
        </w:tc>
        <w:tc>
          <w:tcPr>
            <w:tcW w:w="3804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 w:hint="eastAsia"/>
                <w:sz w:val="18"/>
                <w:szCs w:val="18"/>
              </w:rPr>
              <w:t>Updated NAVGUIDE</w:t>
            </w:r>
          </w:p>
        </w:tc>
        <w:tc>
          <w:tcPr>
            <w:tcW w:w="465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 w:hint="eastAsia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:rsidR="006E7B9A" w:rsidRPr="00A93F79" w:rsidRDefault="00D50717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Ongoing</w:t>
            </w:r>
          </w:p>
        </w:tc>
      </w:tr>
      <w:tr w:rsidR="0072010E" w:rsidRPr="00A93F79" w:rsidTr="00BE7395">
        <w:tc>
          <w:tcPr>
            <w:tcW w:w="2894" w:type="dxa"/>
            <w:vMerge/>
            <w:vAlign w:val="center"/>
          </w:tcPr>
          <w:p w:rsidR="0072010E" w:rsidRPr="00A93F79" w:rsidRDefault="0072010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Review and update NAVGUIDE Chapter 4, section 4.1 -4.7 excluding subsection under 4.5</w:t>
            </w:r>
          </w:p>
        </w:tc>
        <w:tc>
          <w:tcPr>
            <w:tcW w:w="3804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</w:rPr>
              <w:t>Updated NAVGUIDE</w:t>
            </w:r>
          </w:p>
        </w:tc>
        <w:tc>
          <w:tcPr>
            <w:tcW w:w="465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 w:hint="eastAsia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6E7B9A" w:rsidRPr="00A93F79" w:rsidRDefault="00BE7395" w:rsidP="00BE739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Ongoing</w:t>
            </w:r>
          </w:p>
        </w:tc>
      </w:tr>
      <w:tr w:rsidR="0072010E" w:rsidRPr="00A93F79" w:rsidTr="00513D97">
        <w:tc>
          <w:tcPr>
            <w:tcW w:w="2894" w:type="dxa"/>
            <w:vMerge/>
            <w:vAlign w:val="center"/>
          </w:tcPr>
          <w:p w:rsidR="0072010E" w:rsidRPr="00A93F79" w:rsidRDefault="0072010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Review and update NAVGUIDE Chapter4, section 4.10 - 4.12</w:t>
            </w:r>
          </w:p>
        </w:tc>
        <w:tc>
          <w:tcPr>
            <w:tcW w:w="3804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</w:rPr>
              <w:t>Updated NAVUGUIDE</w:t>
            </w:r>
          </w:p>
        </w:tc>
        <w:tc>
          <w:tcPr>
            <w:tcW w:w="465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 w:hint="eastAsia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del w:id="2" w:author="jorge arroyo" w:date="2017-03-16T09:25:00Z">
              <w:r w:rsidRPr="00A93F79" w:rsidDel="00B6072A">
                <w:rPr>
                  <w:rFonts w:ascii="Calibri" w:eastAsiaTheme="minorEastAsia" w:hAnsi="Calibri" w:cs="Arial"/>
                  <w:sz w:val="18"/>
                  <w:szCs w:val="18"/>
                </w:rPr>
                <w:delText>x</w:delText>
              </w:r>
            </w:del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del w:id="3" w:author="jorge arroyo" w:date="2017-03-16T09:25:00Z">
              <w:r w:rsidRPr="00A93F79" w:rsidDel="00B6072A">
                <w:rPr>
                  <w:rFonts w:ascii="Calibri" w:eastAsiaTheme="minorEastAsia" w:hAnsi="Calibri" w:cs="Arial"/>
                  <w:sz w:val="18"/>
                  <w:szCs w:val="18"/>
                </w:rPr>
                <w:delText>x</w:delText>
              </w:r>
            </w:del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6E7B9A" w:rsidRPr="00A93F79" w:rsidRDefault="00A93F79" w:rsidP="00513D97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  <w:ins w:id="4" w:author="jorge arroyo" w:date="2017-03-16T10:13:00Z">
              <w:r w:rsidRPr="00A93F79">
                <w:rPr>
                  <w:rFonts w:ascii="Calibri" w:hAnsi="Calibri" w:cs="Arial"/>
                  <w:sz w:val="18"/>
                  <w:szCs w:val="18"/>
                </w:rPr>
                <w:t>Ongoing</w:t>
              </w:r>
            </w:ins>
          </w:p>
        </w:tc>
      </w:tr>
      <w:tr w:rsidR="0072010E" w:rsidRPr="00A93F79" w:rsidTr="00BE49FF">
        <w:tc>
          <w:tcPr>
            <w:tcW w:w="2894" w:type="dxa"/>
            <w:vMerge/>
            <w:vAlign w:val="center"/>
          </w:tcPr>
          <w:p w:rsidR="0072010E" w:rsidRPr="00A93F79" w:rsidRDefault="0072010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Review and update NAVGUIDE Chapter4, section 4.5.1</w:t>
            </w:r>
          </w:p>
        </w:tc>
        <w:tc>
          <w:tcPr>
            <w:tcW w:w="3804" w:type="dxa"/>
            <w:vAlign w:val="center"/>
          </w:tcPr>
          <w:p w:rsidR="0072010E" w:rsidRPr="00A93F79" w:rsidRDefault="0072010E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</w:rPr>
              <w:t>Updated NAVGUIDE</w:t>
            </w:r>
          </w:p>
        </w:tc>
        <w:tc>
          <w:tcPr>
            <w:tcW w:w="465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 w:hint="eastAsia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72010E" w:rsidRPr="00A93F79" w:rsidRDefault="0072010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72010E" w:rsidRPr="00A93F79" w:rsidRDefault="000667D0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:rsidR="006E7B9A" w:rsidRPr="00A93F79" w:rsidRDefault="006E7B9A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CC4377" w:rsidRPr="00A93F79" w:rsidTr="00BE49FF">
        <w:tc>
          <w:tcPr>
            <w:tcW w:w="2894" w:type="dxa"/>
            <w:vMerge/>
            <w:vAlign w:val="center"/>
          </w:tcPr>
          <w:p w:rsidR="00CC4377" w:rsidRPr="00A93F79" w:rsidRDefault="00CC437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C4377" w:rsidRPr="00A93F79" w:rsidRDefault="0072010E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 xml:space="preserve">Review and update NAVGUIDE Chapter 4, section 4.8 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>–</w:t>
            </w: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 xml:space="preserve"> 4.9</w:t>
            </w:r>
          </w:p>
        </w:tc>
        <w:tc>
          <w:tcPr>
            <w:tcW w:w="3804" w:type="dxa"/>
            <w:vAlign w:val="center"/>
          </w:tcPr>
          <w:p w:rsidR="00CC4377" w:rsidRPr="00A93F79" w:rsidRDefault="0072010E" w:rsidP="00CD1B85">
            <w:pPr>
              <w:spacing w:after="120" w:line="276" w:lineRule="auto"/>
              <w:ind w:firstLine="181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val="en-GB" w:eastAsia="ja-JP"/>
              </w:rPr>
              <w:t>Updated NAVGUIDE</w:t>
            </w:r>
          </w:p>
        </w:tc>
        <w:tc>
          <w:tcPr>
            <w:tcW w:w="465" w:type="dxa"/>
            <w:vAlign w:val="center"/>
          </w:tcPr>
          <w:p w:rsidR="00CC4377" w:rsidRPr="00A93F79" w:rsidRDefault="0072010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eastAsiaTheme="minorEastAsia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 w:hint="eastAsia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C4377" w:rsidRPr="00A93F79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C4377" w:rsidRPr="00A93F79" w:rsidRDefault="00CC437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C4377" w:rsidRPr="00A93F79" w:rsidRDefault="00CC437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C437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C437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C437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C437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992" w:type="dxa"/>
            <w:vAlign w:val="center"/>
          </w:tcPr>
          <w:p w:rsidR="00CC4377" w:rsidRPr="00A93F79" w:rsidRDefault="00CC4377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163917" w:rsidRPr="00A93F79" w:rsidTr="00BE49FF">
        <w:tc>
          <w:tcPr>
            <w:tcW w:w="2894" w:type="dxa"/>
            <w:vMerge w:val="restart"/>
            <w:vAlign w:val="center"/>
          </w:tcPr>
          <w:p w:rsidR="00163917" w:rsidRPr="00A93F79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S-100 registry and Product Specifications</w:t>
            </w:r>
          </w:p>
        </w:tc>
        <w:tc>
          <w:tcPr>
            <w:tcW w:w="4680" w:type="dxa"/>
            <w:vAlign w:val="center"/>
          </w:tcPr>
          <w:p w:rsidR="00163917" w:rsidRPr="00A93F79" w:rsidRDefault="00163917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Develop Product Specification on AtoN Information</w:t>
            </w:r>
          </w:p>
        </w:tc>
        <w:tc>
          <w:tcPr>
            <w:tcW w:w="3804" w:type="dxa"/>
            <w:vAlign w:val="center"/>
          </w:tcPr>
          <w:p w:rsidR="00163917" w:rsidRPr="00A93F79" w:rsidRDefault="00163917" w:rsidP="00CD1B8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Product Specification</w:t>
            </w:r>
          </w:p>
        </w:tc>
        <w:tc>
          <w:tcPr>
            <w:tcW w:w="465" w:type="dxa"/>
            <w:vAlign w:val="center"/>
          </w:tcPr>
          <w:p w:rsidR="00163917" w:rsidRPr="00A93F79" w:rsidRDefault="001A178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16391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16391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16391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16391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16391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163917" w:rsidRPr="00A93F79" w:rsidRDefault="0016391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63917" w:rsidRPr="00A93F79" w:rsidRDefault="0056416E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eastAsia="ja-JP"/>
              </w:rPr>
              <w:t>C</w:t>
            </w:r>
            <w:r w:rsidR="00642069"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ompleted</w:t>
            </w:r>
          </w:p>
        </w:tc>
      </w:tr>
      <w:tr w:rsidR="00163917" w:rsidRPr="00A93F79" w:rsidTr="00BE49FF">
        <w:tc>
          <w:tcPr>
            <w:tcW w:w="2894" w:type="dxa"/>
            <w:vMerge/>
            <w:vAlign w:val="center"/>
          </w:tcPr>
          <w:p w:rsidR="00163917" w:rsidRPr="00A93F79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163917" w:rsidRPr="00A93F79" w:rsidRDefault="00163917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163917" w:rsidRPr="00A93F79" w:rsidRDefault="00163917" w:rsidP="00CD1B85">
            <w:pPr>
              <w:ind w:firstLine="181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63917" w:rsidRPr="00A93F79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163917" w:rsidRPr="00A93F79" w:rsidRDefault="00163917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63917" w:rsidRPr="00A93F79" w:rsidTr="00BE49FF">
        <w:tc>
          <w:tcPr>
            <w:tcW w:w="2894" w:type="dxa"/>
            <w:vMerge/>
            <w:vAlign w:val="center"/>
          </w:tcPr>
          <w:p w:rsidR="00163917" w:rsidRPr="00A93F79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163917" w:rsidRPr="00A93F79" w:rsidRDefault="00163917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163917" w:rsidRPr="00A93F79" w:rsidRDefault="00163917" w:rsidP="00CD1B85">
            <w:pPr>
              <w:ind w:firstLine="181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63917" w:rsidRPr="00A93F79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163917" w:rsidRPr="00A93F79" w:rsidRDefault="00163917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63917" w:rsidRPr="00A93F79" w:rsidTr="00BE49FF">
        <w:tc>
          <w:tcPr>
            <w:tcW w:w="2894" w:type="dxa"/>
            <w:vMerge/>
            <w:vAlign w:val="center"/>
          </w:tcPr>
          <w:p w:rsidR="00163917" w:rsidRPr="00A93F79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163917" w:rsidRPr="00A93F79" w:rsidRDefault="00163917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163917" w:rsidRPr="00A93F79" w:rsidRDefault="00163917" w:rsidP="00CD1B85">
            <w:pPr>
              <w:ind w:firstLine="181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63917" w:rsidRPr="00A93F79" w:rsidRDefault="00163917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163917" w:rsidRPr="00A93F79" w:rsidRDefault="00163917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AF4570" w:rsidRPr="00A93F79" w:rsidTr="00BE49FF">
        <w:trPr>
          <w:trHeight w:val="386"/>
        </w:trPr>
        <w:tc>
          <w:tcPr>
            <w:tcW w:w="2894" w:type="dxa"/>
            <w:vMerge w:val="restart"/>
            <w:vAlign w:val="center"/>
          </w:tcPr>
          <w:p w:rsidR="00AF4570" w:rsidRPr="00A93F79" w:rsidRDefault="00AF4570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S-100 registry – coordination of work by all Committees</w:t>
            </w:r>
          </w:p>
        </w:tc>
        <w:tc>
          <w:tcPr>
            <w:tcW w:w="4680" w:type="dxa"/>
            <w:vAlign w:val="center"/>
          </w:tcPr>
          <w:p w:rsidR="009B46DB" w:rsidRPr="00A93F79" w:rsidRDefault="00AF4570" w:rsidP="00CD1B85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Revis</w:t>
            </w:r>
            <w:r w:rsidR="00836C10" w:rsidRPr="00A93F79">
              <w:rPr>
                <w:rFonts w:ascii="Calibri" w:hAnsi="Calibri"/>
                <w:sz w:val="18"/>
                <w:szCs w:val="18"/>
              </w:rPr>
              <w:t>e</w:t>
            </w:r>
            <w:r w:rsidRPr="00A93F79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A93F79">
              <w:rPr>
                <w:rFonts w:ascii="Calibri" w:hAnsi="Calibri"/>
                <w:sz w:val="18"/>
                <w:szCs w:val="18"/>
                <w:lang w:val="en-US"/>
              </w:rPr>
              <w:t xml:space="preserve">Guideline </w:t>
            </w:r>
            <w:r w:rsidR="00AA0EE9" w:rsidRPr="00A93F79">
              <w:rPr>
                <w:rFonts w:ascii="Calibri" w:eastAsiaTheme="minorEastAsia" w:hAnsi="Calibri"/>
                <w:sz w:val="18"/>
                <w:szCs w:val="18"/>
                <w:lang w:val="en-US"/>
              </w:rPr>
              <w:t>1106</w:t>
            </w:r>
            <w:r w:rsidRPr="00A93F79">
              <w:rPr>
                <w:rFonts w:ascii="Calibri" w:hAnsi="Calibri"/>
                <w:sz w:val="18"/>
                <w:szCs w:val="18"/>
                <w:lang w:val="en-US"/>
              </w:rPr>
              <w:t xml:space="preserve"> </w:t>
            </w:r>
            <w:r w:rsidR="00642069" w:rsidRPr="00A93F79">
              <w:rPr>
                <w:rFonts w:ascii="Calibri" w:hAnsi="Calibri"/>
                <w:sz w:val="18"/>
                <w:szCs w:val="18"/>
                <w:lang w:val="en-US"/>
              </w:rPr>
              <w:t>and 1087</w:t>
            </w:r>
          </w:p>
        </w:tc>
        <w:tc>
          <w:tcPr>
            <w:tcW w:w="3804" w:type="dxa"/>
            <w:vAlign w:val="center"/>
          </w:tcPr>
          <w:p w:rsidR="00AF4570" w:rsidRPr="00A93F79" w:rsidRDefault="00836C10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Revised </w:t>
            </w:r>
            <w:r w:rsidR="00AF4570" w:rsidRPr="00A93F79">
              <w:rPr>
                <w:rFonts w:ascii="Calibri" w:hAnsi="Calibri"/>
                <w:sz w:val="18"/>
                <w:szCs w:val="18"/>
              </w:rPr>
              <w:t>Guideline</w:t>
            </w:r>
          </w:p>
        </w:tc>
        <w:tc>
          <w:tcPr>
            <w:tcW w:w="465" w:type="dxa"/>
            <w:vAlign w:val="center"/>
          </w:tcPr>
          <w:p w:rsidR="00AF4570" w:rsidRPr="00A93F79" w:rsidRDefault="00AF457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AF4570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AF4570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AF4570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AF4570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AF4570" w:rsidRPr="00A93F79" w:rsidRDefault="00AF457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AF4570" w:rsidRPr="00A93F79" w:rsidRDefault="00AF457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AF4570" w:rsidRPr="00A93F79" w:rsidRDefault="00AF457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6A28" w:rsidRPr="00A93F79" w:rsidRDefault="0072010E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del w:id="5" w:author="Seamus Doyle" w:date="2017-02-24T15:14:00Z">
              <w:r w:rsidRPr="00A93F79" w:rsidDel="0068304A">
                <w:rPr>
                  <w:rFonts w:ascii="Calibri" w:hAnsi="Calibri" w:cs="Arial" w:hint="eastAsia"/>
                  <w:sz w:val="18"/>
                  <w:szCs w:val="18"/>
                  <w:lang w:eastAsia="ja-JP"/>
                </w:rPr>
                <w:delText>Completed</w:delText>
              </w:r>
            </w:del>
          </w:p>
        </w:tc>
      </w:tr>
      <w:tr w:rsidR="0050292B" w:rsidRPr="00A93F79" w:rsidTr="00BE49FF">
        <w:tc>
          <w:tcPr>
            <w:tcW w:w="2894" w:type="dxa"/>
            <w:vMerge/>
            <w:vAlign w:val="center"/>
          </w:tcPr>
          <w:p w:rsidR="0050292B" w:rsidRPr="00A93F79" w:rsidRDefault="0050292B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50292B" w:rsidRPr="00A93F79" w:rsidRDefault="0050292B" w:rsidP="00CD1B85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Amend</w:t>
            </w:r>
            <w:r w:rsidRPr="00A93F79">
              <w:rPr>
                <w:rFonts w:ascii="Calibri" w:hAnsi="Calibri"/>
                <w:sz w:val="18"/>
                <w:szCs w:val="18"/>
                <w:lang w:val="en-US"/>
              </w:rPr>
              <w:t xml:space="preserve"> S-100 for Service Orientation</w:t>
            </w:r>
            <w:r w:rsidR="000367EA" w:rsidRPr="00A93F79">
              <w:rPr>
                <w:rFonts w:ascii="Calibri" w:hAnsi="Calibri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804" w:type="dxa"/>
            <w:vAlign w:val="center"/>
          </w:tcPr>
          <w:p w:rsidR="0050292B" w:rsidRPr="00A93F79" w:rsidRDefault="0050292B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Proposed</w:t>
            </w:r>
            <w:r w:rsidRPr="00A93F79">
              <w:rPr>
                <w:rFonts w:ascii="Calibri" w:hAnsi="Calibri"/>
                <w:sz w:val="18"/>
                <w:szCs w:val="18"/>
              </w:rPr>
              <w:t xml:space="preserve"> changes to IHO S-100</w:t>
            </w:r>
          </w:p>
        </w:tc>
        <w:tc>
          <w:tcPr>
            <w:tcW w:w="465" w:type="dxa"/>
            <w:vAlign w:val="center"/>
          </w:tcPr>
          <w:p w:rsidR="0050292B" w:rsidRPr="00A93F79" w:rsidRDefault="0050292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50292B" w:rsidRPr="00A93F79" w:rsidRDefault="0050292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0292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50292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50292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50292B" w:rsidRPr="00A93F79" w:rsidRDefault="0050292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0292B" w:rsidRPr="00A93F79" w:rsidRDefault="0050292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0292B" w:rsidRPr="00A93F79" w:rsidRDefault="0050292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13A9" w:rsidRPr="00A93F79" w:rsidRDefault="0056416E" w:rsidP="00BE49FF">
            <w:pPr>
              <w:ind w:left="85"/>
              <w:rPr>
                <w:rFonts w:ascii="Calibri" w:eastAsiaTheme="majorEastAsia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eastAsia="ja-JP"/>
              </w:rPr>
              <w:t>C</w:t>
            </w:r>
            <w:r w:rsidR="000465C7" w:rsidRPr="00A93F79">
              <w:rPr>
                <w:rFonts w:ascii="Calibri" w:hAnsi="Calibri" w:cs="Arial"/>
                <w:sz w:val="18"/>
                <w:szCs w:val="18"/>
              </w:rPr>
              <w:t>ompleted</w:t>
            </w:r>
          </w:p>
        </w:tc>
      </w:tr>
      <w:tr w:rsidR="00095E25" w:rsidRPr="00A93F79" w:rsidTr="00D13DC3">
        <w:tc>
          <w:tcPr>
            <w:tcW w:w="2894" w:type="dxa"/>
            <w:vMerge w:val="restart"/>
            <w:vAlign w:val="center"/>
          </w:tcPr>
          <w:p w:rsidR="00095E25" w:rsidRPr="00A93F79" w:rsidRDefault="00095E2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Message structure for e-Navigation including VDES</w:t>
            </w:r>
          </w:p>
        </w:tc>
        <w:tc>
          <w:tcPr>
            <w:tcW w:w="4680" w:type="dxa"/>
            <w:vAlign w:val="center"/>
          </w:tcPr>
          <w:p w:rsidR="00095E25" w:rsidRPr="00A93F79" w:rsidRDefault="00095E25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 Develop Message Structure </w:t>
            </w:r>
            <w:ins w:id="6" w:author="jorge arroyo" w:date="2017-03-16T09:27:00Z">
              <w:r w:rsidR="00B6072A" w:rsidRPr="00A93F79">
                <w:rPr>
                  <w:rFonts w:ascii="Calibri" w:hAnsi="Calibri"/>
                  <w:sz w:val="18"/>
                  <w:szCs w:val="18"/>
                </w:rPr>
                <w:t xml:space="preserve">(Framework) </w:t>
              </w:r>
            </w:ins>
            <w:r w:rsidRPr="00A93F79">
              <w:rPr>
                <w:rFonts w:ascii="Calibri" w:hAnsi="Calibri"/>
                <w:sz w:val="18"/>
                <w:szCs w:val="18"/>
              </w:rPr>
              <w:t>for VDES</w:t>
            </w:r>
            <w:ins w:id="7" w:author="jorge arroyo" w:date="2017-03-16T09:27:00Z">
              <w:r w:rsidR="00B6072A" w:rsidRPr="00A93F79">
                <w:rPr>
                  <w:rFonts w:ascii="Calibri" w:hAnsi="Calibri"/>
                  <w:sz w:val="18"/>
                  <w:szCs w:val="18"/>
                </w:rPr>
                <w:t>.</w:t>
              </w:r>
              <w:r w:rsidR="00B6072A" w:rsidRPr="00A93F79">
                <w:rPr>
                  <w:rFonts w:ascii="Calibri" w:eastAsiaTheme="minorEastAsia" w:hAnsi="Calibri"/>
                  <w:sz w:val="18"/>
                  <w:szCs w:val="18"/>
                </w:rPr>
                <w:t xml:space="preserve"> Assist in the Development of</w:t>
              </w:r>
              <w:r w:rsidR="00B6072A" w:rsidRPr="00A93F79">
                <w:rPr>
                  <w:rFonts w:ascii="Calibri" w:hAnsi="Calibri"/>
                  <w:sz w:val="18"/>
                  <w:szCs w:val="18"/>
                </w:rPr>
                <w:t xml:space="preserve"> Message Structure for e-navigation</w:t>
              </w:r>
            </w:ins>
          </w:p>
        </w:tc>
        <w:tc>
          <w:tcPr>
            <w:tcW w:w="3804" w:type="dxa"/>
            <w:vAlign w:val="center"/>
          </w:tcPr>
          <w:p w:rsidR="00095E25" w:rsidRPr="00A93F79" w:rsidRDefault="00095E25" w:rsidP="00CD1B85">
            <w:pPr>
              <w:ind w:firstLine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Message Structure</w:t>
            </w:r>
          </w:p>
        </w:tc>
        <w:tc>
          <w:tcPr>
            <w:tcW w:w="465" w:type="dxa"/>
            <w:vAlign w:val="center"/>
          </w:tcPr>
          <w:p w:rsidR="00095E25" w:rsidRPr="00A93F79" w:rsidRDefault="00095E25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A93F79" w:rsidRDefault="00095E25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95E25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95E25" w:rsidRPr="00A93F79" w:rsidRDefault="00095E25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667D0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A93F79" w:rsidRDefault="000667D0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5C778D" w:rsidRPr="00A93F79" w:rsidRDefault="00B6072A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ins w:id="8" w:author="jorge arroyo" w:date="2017-03-16T09:26:00Z">
              <w:r w:rsidRPr="00A93F79">
                <w:rPr>
                  <w:rFonts w:ascii="Calibri" w:hAnsi="Calibri" w:cs="Arial"/>
                  <w:sz w:val="18"/>
                  <w:szCs w:val="18"/>
                  <w:lang w:eastAsia="ja-JP"/>
                </w:rPr>
                <w:t>Completed</w:t>
              </w:r>
            </w:ins>
            <w:ins w:id="9" w:author="jorge arroyo" w:date="2017-03-16T09:27:00Z">
              <w:r w:rsidRPr="00A93F79">
                <w:rPr>
                  <w:rFonts w:ascii="Calibri" w:hAnsi="Calibri" w:cs="Arial"/>
                  <w:sz w:val="18"/>
                  <w:szCs w:val="18"/>
                  <w:lang w:eastAsia="ja-JP"/>
                </w:rPr>
                <w:t xml:space="preserve">, </w:t>
              </w:r>
            </w:ins>
            <w:r w:rsidR="00513D97"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pends </w:t>
            </w:r>
            <w:ins w:id="10" w:author="jorge arroyo" w:date="2017-03-16T09:27:00Z">
              <w:r w:rsidRPr="00A93F79">
                <w:rPr>
                  <w:rFonts w:ascii="Calibri" w:hAnsi="Calibri" w:cs="Arial"/>
                  <w:sz w:val="18"/>
                  <w:szCs w:val="18"/>
                  <w:lang w:eastAsia="ja-JP"/>
                </w:rPr>
                <w:t xml:space="preserve">data contents </w:t>
              </w:r>
            </w:ins>
            <w:r w:rsidR="00513D97"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by </w:t>
            </w:r>
            <w:ins w:id="11" w:author="jorge arroyo" w:date="2017-03-16T09:27:00Z">
              <w:r w:rsidRPr="00A93F79">
                <w:rPr>
                  <w:rFonts w:ascii="Calibri" w:hAnsi="Calibri" w:cs="Arial"/>
                  <w:sz w:val="18"/>
                  <w:szCs w:val="18"/>
                  <w:lang w:eastAsia="ja-JP"/>
                </w:rPr>
                <w:t>WG1</w:t>
              </w:r>
            </w:ins>
          </w:p>
        </w:tc>
      </w:tr>
      <w:tr w:rsidR="00095E25" w:rsidRPr="00A93F79" w:rsidTr="00BE49FF">
        <w:tc>
          <w:tcPr>
            <w:tcW w:w="2894" w:type="dxa"/>
            <w:vMerge/>
            <w:vAlign w:val="center"/>
          </w:tcPr>
          <w:p w:rsidR="00095E25" w:rsidRPr="00A93F79" w:rsidRDefault="00095E2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A110CE" w:rsidRPr="00A93F79" w:rsidRDefault="002E4AEF" w:rsidP="00CD1B85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  <w:sz w:val="18"/>
                <w:szCs w:val="18"/>
              </w:rPr>
            </w:pPr>
            <w:del w:id="12" w:author="jorge arroyo" w:date="2017-03-16T09:27:00Z">
              <w:r w:rsidRPr="00A93F79" w:rsidDel="00B6072A">
                <w:rPr>
                  <w:rFonts w:ascii="Calibri" w:eastAsiaTheme="minorEastAsia" w:hAnsi="Calibri"/>
                  <w:sz w:val="18"/>
                  <w:szCs w:val="18"/>
                </w:rPr>
                <w:delText>Assist in the Development of</w:delText>
              </w:r>
              <w:r w:rsidR="00095E25" w:rsidRPr="00A93F79" w:rsidDel="00B6072A">
                <w:rPr>
                  <w:rFonts w:ascii="Calibri" w:hAnsi="Calibri"/>
                  <w:sz w:val="18"/>
                  <w:szCs w:val="18"/>
                </w:rPr>
                <w:delText xml:space="preserve"> Message Structure for e-navigation</w:delText>
              </w:r>
            </w:del>
          </w:p>
        </w:tc>
        <w:tc>
          <w:tcPr>
            <w:tcW w:w="3804" w:type="dxa"/>
            <w:vAlign w:val="center"/>
          </w:tcPr>
          <w:p w:rsidR="00095E25" w:rsidRPr="00A93F79" w:rsidRDefault="00095E25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 w:val="18"/>
                <w:szCs w:val="18"/>
              </w:rPr>
            </w:pPr>
            <w:del w:id="13" w:author="jorge arroyo" w:date="2017-03-16T09:27:00Z">
              <w:r w:rsidRPr="00A93F79" w:rsidDel="00B6072A">
                <w:rPr>
                  <w:rFonts w:ascii="Calibri" w:hAnsi="Calibri" w:cs="Arial"/>
                  <w:sz w:val="18"/>
                  <w:szCs w:val="18"/>
                </w:rPr>
                <w:delText>Message Structure</w:delText>
              </w:r>
            </w:del>
          </w:p>
        </w:tc>
        <w:tc>
          <w:tcPr>
            <w:tcW w:w="465" w:type="dxa"/>
            <w:vAlign w:val="center"/>
          </w:tcPr>
          <w:p w:rsidR="00095E25" w:rsidRPr="00A93F79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del w:id="14" w:author="jorge arroyo" w:date="2017-03-16T09:27:00Z">
              <w:r w:rsidRPr="00A93F79" w:rsidDel="00B6072A">
                <w:rPr>
                  <w:rFonts w:ascii="Calibri" w:hAnsi="Calibri" w:cs="Arial"/>
                  <w:sz w:val="18"/>
                  <w:szCs w:val="18"/>
                </w:rPr>
                <w:delText>3</w:delText>
              </w:r>
            </w:del>
          </w:p>
        </w:tc>
        <w:tc>
          <w:tcPr>
            <w:tcW w:w="244" w:type="dxa"/>
            <w:vAlign w:val="center"/>
          </w:tcPr>
          <w:p w:rsidR="00095E25" w:rsidRPr="00A93F79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95E2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del w:id="15" w:author="jorge arroyo" w:date="2017-03-16T09:27:00Z">
              <w:r w:rsidRPr="00A93F79" w:rsidDel="00B6072A">
                <w:rPr>
                  <w:rFonts w:ascii="Calibri" w:hAnsi="Calibri" w:cs="Arial"/>
                  <w:sz w:val="18"/>
                  <w:szCs w:val="18"/>
                </w:rPr>
                <w:delText>x</w:delText>
              </w:r>
            </w:del>
          </w:p>
        </w:tc>
        <w:tc>
          <w:tcPr>
            <w:tcW w:w="284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del w:id="16" w:author="jorge arroyo" w:date="2017-03-16T09:27:00Z">
              <w:r w:rsidRPr="00A93F79" w:rsidDel="00B6072A">
                <w:rPr>
                  <w:rFonts w:ascii="Calibri" w:hAnsi="Calibri" w:cs="Arial"/>
                  <w:sz w:val="18"/>
                  <w:szCs w:val="18"/>
                </w:rPr>
                <w:delText>x</w:delText>
              </w:r>
            </w:del>
          </w:p>
        </w:tc>
        <w:tc>
          <w:tcPr>
            <w:tcW w:w="284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del w:id="17" w:author="jorge arroyo" w:date="2017-03-16T09:27:00Z">
              <w:r w:rsidRPr="00A93F79" w:rsidDel="00B6072A">
                <w:rPr>
                  <w:rFonts w:ascii="Calibri" w:hAnsi="Calibri" w:cs="Arial"/>
                  <w:sz w:val="18"/>
                  <w:szCs w:val="18"/>
                </w:rPr>
                <w:delText>x</w:delText>
              </w:r>
            </w:del>
          </w:p>
        </w:tc>
        <w:tc>
          <w:tcPr>
            <w:tcW w:w="283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del w:id="18" w:author="jorge arroyo" w:date="2017-03-16T09:27:00Z">
              <w:r w:rsidRPr="00A93F79" w:rsidDel="00B6072A">
                <w:rPr>
                  <w:rFonts w:ascii="Calibri" w:hAnsi="Calibri" w:cs="Arial"/>
                  <w:sz w:val="18"/>
                  <w:szCs w:val="18"/>
                </w:rPr>
                <w:delText>x</w:delText>
              </w:r>
            </w:del>
          </w:p>
        </w:tc>
        <w:tc>
          <w:tcPr>
            <w:tcW w:w="992" w:type="dxa"/>
            <w:vAlign w:val="center"/>
          </w:tcPr>
          <w:p w:rsidR="005C778D" w:rsidRPr="00A93F79" w:rsidRDefault="005C778D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163917" w:rsidRPr="00A93F79" w:rsidTr="00BE49FF">
        <w:tc>
          <w:tcPr>
            <w:tcW w:w="2894" w:type="dxa"/>
            <w:vMerge/>
            <w:tcBorders>
              <w:bottom w:val="double" w:sz="4" w:space="0" w:color="auto"/>
            </w:tcBorders>
            <w:vAlign w:val="center"/>
          </w:tcPr>
          <w:p w:rsidR="00163917" w:rsidRPr="00A93F79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double" w:sz="4" w:space="0" w:color="auto"/>
            </w:tcBorders>
            <w:vAlign w:val="center"/>
          </w:tcPr>
          <w:p w:rsidR="00163917" w:rsidRPr="00A93F79" w:rsidRDefault="0016391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tcBorders>
              <w:bottom w:val="double" w:sz="4" w:space="0" w:color="auto"/>
            </w:tcBorders>
            <w:vAlign w:val="center"/>
          </w:tcPr>
          <w:p w:rsidR="00163917" w:rsidRPr="00A93F79" w:rsidRDefault="00163917" w:rsidP="00CD1B85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163917" w:rsidRPr="00A93F79" w:rsidRDefault="00163917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63917" w:rsidRPr="00A93F79" w:rsidTr="00CD1B85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163917" w:rsidRPr="00A93F79" w:rsidRDefault="000667D0" w:rsidP="00BE49FF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td#2 – e-navigation communications</w:t>
            </w:r>
          </w:p>
        </w:tc>
      </w:tr>
      <w:tr w:rsidR="00095E25" w:rsidRPr="00A93F79" w:rsidTr="00BE49FF">
        <w:tc>
          <w:tcPr>
            <w:tcW w:w="2894" w:type="dxa"/>
            <w:vMerge w:val="restart"/>
            <w:vAlign w:val="center"/>
          </w:tcPr>
          <w:p w:rsidR="00095E25" w:rsidRPr="00A93F79" w:rsidRDefault="00095E2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VDES, satellite, WRCP</w:t>
            </w:r>
          </w:p>
        </w:tc>
        <w:tc>
          <w:tcPr>
            <w:tcW w:w="4680" w:type="dxa"/>
            <w:vAlign w:val="center"/>
          </w:tcPr>
          <w:p w:rsidR="00095E25" w:rsidRPr="00A93F79" w:rsidRDefault="00095E25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Update the MRCP</w:t>
            </w:r>
          </w:p>
        </w:tc>
        <w:tc>
          <w:tcPr>
            <w:tcW w:w="3804" w:type="dxa"/>
            <w:vAlign w:val="center"/>
          </w:tcPr>
          <w:p w:rsidR="00095E25" w:rsidRPr="00A93F79" w:rsidRDefault="00095E25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Marine Radio Comm</w:t>
            </w:r>
            <w:r w:rsidR="00836C10" w:rsidRPr="00A93F79">
              <w:rPr>
                <w:rFonts w:ascii="Calibri" w:hAnsi="Calibri"/>
                <w:sz w:val="18"/>
                <w:szCs w:val="18"/>
              </w:rPr>
              <w:t>unication</w:t>
            </w:r>
            <w:r w:rsidRPr="00A93F79">
              <w:rPr>
                <w:rFonts w:ascii="Calibri" w:hAnsi="Calibri"/>
                <w:sz w:val="18"/>
                <w:szCs w:val="18"/>
              </w:rPr>
              <w:t>s Plan</w:t>
            </w:r>
          </w:p>
        </w:tc>
        <w:tc>
          <w:tcPr>
            <w:tcW w:w="465" w:type="dxa"/>
            <w:vAlign w:val="center"/>
          </w:tcPr>
          <w:p w:rsidR="00095E25" w:rsidRPr="00A93F79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95E2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del w:id="19" w:author="jorge arroyo" w:date="2017-03-16T09:23:00Z">
              <w:r w:rsidRPr="00A93F79" w:rsidDel="00B6072A">
                <w:rPr>
                  <w:rFonts w:ascii="Calibri" w:hAnsi="Calibri" w:cs="Arial"/>
                  <w:sz w:val="18"/>
                  <w:szCs w:val="18"/>
                </w:rPr>
                <w:delText>x</w:delText>
              </w:r>
            </w:del>
          </w:p>
        </w:tc>
        <w:tc>
          <w:tcPr>
            <w:tcW w:w="283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095E25" w:rsidRPr="00A93F79" w:rsidRDefault="00095E25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del w:id="20" w:author="jorge arroyo" w:date="2017-03-16T09:23:00Z">
              <w:r w:rsidRPr="00A93F79" w:rsidDel="00B6072A">
                <w:rPr>
                  <w:rFonts w:ascii="Calibri" w:hAnsi="Calibri" w:cs="Arial"/>
                  <w:sz w:val="18"/>
                  <w:szCs w:val="18"/>
                </w:rPr>
                <w:delText>Future</w:delText>
              </w:r>
            </w:del>
            <w:ins w:id="21" w:author="jorge arroyo" w:date="2017-03-16T09:23:00Z">
              <w:r w:rsidR="00B6072A" w:rsidRPr="00A93F79">
                <w:rPr>
                  <w:rFonts w:ascii="Calibri" w:hAnsi="Calibri" w:cs="Arial"/>
                  <w:sz w:val="18"/>
                  <w:szCs w:val="18"/>
                </w:rPr>
                <w:t>Delayed</w:t>
              </w:r>
            </w:ins>
          </w:p>
        </w:tc>
      </w:tr>
      <w:tr w:rsidR="00095E25" w:rsidRPr="00A93F79" w:rsidTr="00BE49FF">
        <w:tc>
          <w:tcPr>
            <w:tcW w:w="2894" w:type="dxa"/>
            <w:vMerge/>
            <w:vAlign w:val="center"/>
          </w:tcPr>
          <w:p w:rsidR="00095E25" w:rsidRPr="00A93F79" w:rsidRDefault="00095E2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095E25" w:rsidRPr="00A93F79" w:rsidRDefault="00095E25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Develop Recommendation </w:t>
            </w:r>
            <w:r w:rsidR="00552792" w:rsidRPr="00A93F79">
              <w:rPr>
                <w:rFonts w:ascii="Calibri" w:hAnsi="Calibri"/>
                <w:sz w:val="18"/>
                <w:szCs w:val="18"/>
              </w:rPr>
              <w:t>and Guideline on VDES</w:t>
            </w:r>
          </w:p>
        </w:tc>
        <w:tc>
          <w:tcPr>
            <w:tcW w:w="3804" w:type="dxa"/>
            <w:vAlign w:val="center"/>
          </w:tcPr>
          <w:p w:rsidR="00095E25" w:rsidRPr="00A93F79" w:rsidRDefault="00095E25" w:rsidP="00CD1B85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Recommendation</w:t>
            </w:r>
          </w:p>
        </w:tc>
        <w:tc>
          <w:tcPr>
            <w:tcW w:w="465" w:type="dxa"/>
            <w:vAlign w:val="center"/>
          </w:tcPr>
          <w:p w:rsidR="00095E25" w:rsidRPr="00A93F79" w:rsidRDefault="00095E2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del w:id="22" w:author="jorge arroyo" w:date="2017-03-16T09:28:00Z">
              <w:r w:rsidRPr="00A93F79" w:rsidDel="00B6072A">
                <w:rPr>
                  <w:rFonts w:ascii="Calibri" w:hAnsi="Calibri" w:cs="Arial"/>
                  <w:sz w:val="18"/>
                  <w:szCs w:val="18"/>
                </w:rPr>
                <w:delText>x</w:delText>
              </w:r>
            </w:del>
          </w:p>
        </w:tc>
        <w:tc>
          <w:tcPr>
            <w:tcW w:w="992" w:type="dxa"/>
            <w:vAlign w:val="center"/>
          </w:tcPr>
          <w:p w:rsidR="00095E25" w:rsidRPr="00A93F79" w:rsidRDefault="00095E25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del w:id="23" w:author="jorge arroyo" w:date="2017-03-16T09:28:00Z">
              <w:r w:rsidRPr="00A93F79" w:rsidDel="00B6072A">
                <w:rPr>
                  <w:rFonts w:ascii="Calibri" w:hAnsi="Calibri" w:cs="Arial"/>
                  <w:sz w:val="18"/>
                  <w:szCs w:val="18"/>
                </w:rPr>
                <w:delText>On-going</w:delText>
              </w:r>
            </w:del>
            <w:ins w:id="24" w:author="jorge arroyo" w:date="2017-03-16T09:28:00Z">
              <w:r w:rsidR="00B6072A" w:rsidRPr="00A93F79">
                <w:rPr>
                  <w:rFonts w:ascii="Calibri" w:hAnsi="Calibri" w:cs="Arial"/>
                  <w:sz w:val="18"/>
                  <w:szCs w:val="18"/>
                </w:rPr>
                <w:t>Completed</w:t>
              </w:r>
            </w:ins>
          </w:p>
        </w:tc>
      </w:tr>
      <w:tr w:rsidR="00A600FA" w:rsidRPr="00A93F79" w:rsidTr="00BE49FF">
        <w:tc>
          <w:tcPr>
            <w:tcW w:w="2894" w:type="dxa"/>
            <w:vMerge/>
            <w:vAlign w:val="center"/>
          </w:tcPr>
          <w:p w:rsidR="00A600FA" w:rsidRPr="00A93F79" w:rsidRDefault="00A600F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A600FA" w:rsidRPr="00A93F79" w:rsidRDefault="00A45D55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Organise a </w:t>
            </w:r>
            <w:r w:rsidR="00A600FA" w:rsidRPr="00A93F79">
              <w:rPr>
                <w:rFonts w:ascii="Calibri" w:eastAsiaTheme="minorEastAsia" w:hAnsi="Calibri"/>
                <w:sz w:val="18"/>
                <w:szCs w:val="18"/>
              </w:rPr>
              <w:t>Workshop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 on VHF Data Exchange System</w:t>
            </w:r>
          </w:p>
        </w:tc>
        <w:tc>
          <w:tcPr>
            <w:tcW w:w="3804" w:type="dxa"/>
            <w:vAlign w:val="center"/>
          </w:tcPr>
          <w:p w:rsidR="00A600FA" w:rsidRPr="00A93F79" w:rsidRDefault="00A600FA" w:rsidP="00CD1B85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>Workshop</w:t>
            </w:r>
          </w:p>
        </w:tc>
        <w:tc>
          <w:tcPr>
            <w:tcW w:w="465" w:type="dxa"/>
            <w:vAlign w:val="center"/>
          </w:tcPr>
          <w:p w:rsidR="00A600FA" w:rsidRPr="00A93F79" w:rsidRDefault="00A600F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3 </w:t>
            </w:r>
          </w:p>
        </w:tc>
        <w:tc>
          <w:tcPr>
            <w:tcW w:w="244" w:type="dxa"/>
            <w:vAlign w:val="center"/>
          </w:tcPr>
          <w:p w:rsidR="00A600FA" w:rsidRPr="00A93F79" w:rsidRDefault="00A600FA" w:rsidP="002905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A600FA" w:rsidRPr="00A93F79" w:rsidRDefault="000667D0" w:rsidP="002905BC">
            <w:pPr>
              <w:jc w:val="center"/>
              <w:rPr>
                <w:sz w:val="18"/>
                <w:szCs w:val="18"/>
              </w:rPr>
            </w:pPr>
            <w:r w:rsidRPr="00A93F79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A600FA" w:rsidRPr="00A93F79" w:rsidRDefault="000667D0" w:rsidP="002905BC">
            <w:pPr>
              <w:jc w:val="center"/>
              <w:rPr>
                <w:sz w:val="18"/>
                <w:szCs w:val="18"/>
              </w:rPr>
            </w:pPr>
            <w:r w:rsidRPr="00A93F79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A600FA" w:rsidRPr="00A93F79" w:rsidRDefault="000667D0" w:rsidP="002905BC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A600FA" w:rsidRPr="00A93F79" w:rsidRDefault="00A600FA" w:rsidP="002905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A600FA" w:rsidRPr="00A93F79" w:rsidRDefault="00A600FA" w:rsidP="002905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A600FA" w:rsidRPr="00A93F79" w:rsidRDefault="00A600FA" w:rsidP="002905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600FA" w:rsidRPr="00A93F79" w:rsidRDefault="006E7B9A" w:rsidP="00BE49FF">
            <w:pPr>
              <w:pStyle w:val="Agenda2"/>
              <w:numPr>
                <w:ilvl w:val="0"/>
                <w:numId w:val="0"/>
              </w:numPr>
              <w:ind w:left="85"/>
              <w:jc w:val="both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Completed</w:t>
            </w:r>
          </w:p>
        </w:tc>
      </w:tr>
      <w:tr w:rsidR="00163917" w:rsidRPr="00A93F79" w:rsidTr="00BE49FF">
        <w:tc>
          <w:tcPr>
            <w:tcW w:w="2894" w:type="dxa"/>
            <w:vMerge/>
            <w:vAlign w:val="center"/>
          </w:tcPr>
          <w:p w:rsidR="00163917" w:rsidRPr="00A93F79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163917" w:rsidRPr="00A93F79" w:rsidRDefault="00163917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163917" w:rsidRPr="00A93F79" w:rsidRDefault="00163917" w:rsidP="00CD1B85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</w:tcPr>
          <w:p w:rsidR="00163917" w:rsidRPr="00A93F79" w:rsidRDefault="00163917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095E25" w:rsidRPr="00A93F79" w:rsidTr="006C0D29">
        <w:tc>
          <w:tcPr>
            <w:tcW w:w="2894" w:type="dxa"/>
            <w:vMerge w:val="restart"/>
            <w:vAlign w:val="center"/>
          </w:tcPr>
          <w:p w:rsidR="00095E25" w:rsidRPr="00A93F79" w:rsidRDefault="00095E2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AIS technology</w:t>
            </w:r>
          </w:p>
        </w:tc>
        <w:tc>
          <w:tcPr>
            <w:tcW w:w="4680" w:type="dxa"/>
            <w:vAlign w:val="center"/>
          </w:tcPr>
          <w:p w:rsidR="00095E25" w:rsidRPr="00A93F79" w:rsidRDefault="00095E25" w:rsidP="00CD1B85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Review </w:t>
            </w:r>
            <w:r w:rsidR="002D72D4" w:rsidRPr="00A93F79">
              <w:rPr>
                <w:rFonts w:ascii="Calibri" w:eastAsiaTheme="minorEastAsia" w:hAnsi="Calibri"/>
                <w:sz w:val="18"/>
                <w:szCs w:val="18"/>
              </w:rPr>
              <w:t xml:space="preserve">IALA </w:t>
            </w:r>
            <w:r w:rsidR="00836C10" w:rsidRPr="00A93F79">
              <w:rPr>
                <w:rFonts w:ascii="Calibri" w:hAnsi="Calibri"/>
                <w:sz w:val="18"/>
                <w:szCs w:val="18"/>
              </w:rPr>
              <w:t>Recommendations</w:t>
            </w:r>
            <w:r w:rsidRPr="00A93F79">
              <w:rPr>
                <w:rFonts w:ascii="Calibri" w:hAnsi="Calibri"/>
                <w:sz w:val="18"/>
                <w:szCs w:val="18"/>
              </w:rPr>
              <w:t xml:space="preserve"> and G</w:t>
            </w:r>
            <w:r w:rsidR="00836C10" w:rsidRPr="00A93F79">
              <w:rPr>
                <w:rFonts w:ascii="Calibri" w:hAnsi="Calibri"/>
                <w:sz w:val="18"/>
                <w:szCs w:val="18"/>
              </w:rPr>
              <w:t>uidelines</w:t>
            </w:r>
            <w:r w:rsidRPr="00A93F79">
              <w:rPr>
                <w:rFonts w:ascii="Calibri" w:hAnsi="Calibri"/>
                <w:sz w:val="18"/>
                <w:szCs w:val="18"/>
              </w:rPr>
              <w:t xml:space="preserve"> on AIS</w:t>
            </w:r>
            <w:r w:rsidR="002D72D4" w:rsidRPr="00A93F79">
              <w:rPr>
                <w:rFonts w:ascii="Calibri" w:eastAsiaTheme="minorEastAsia" w:hAnsi="Calibri"/>
                <w:sz w:val="18"/>
                <w:szCs w:val="18"/>
              </w:rPr>
              <w:t xml:space="preserve"> and VDES</w:t>
            </w:r>
          </w:p>
        </w:tc>
        <w:tc>
          <w:tcPr>
            <w:tcW w:w="3804" w:type="dxa"/>
            <w:vAlign w:val="center"/>
          </w:tcPr>
          <w:p w:rsidR="005F75C9" w:rsidRPr="00A93F79" w:rsidRDefault="00095E2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Revised Rec</w:t>
            </w:r>
            <w:r w:rsidR="00836C10" w:rsidRPr="00A93F79">
              <w:rPr>
                <w:rFonts w:ascii="Calibri" w:hAnsi="Calibri"/>
                <w:sz w:val="18"/>
                <w:szCs w:val="18"/>
              </w:rPr>
              <w:t xml:space="preserve">ommendations and </w:t>
            </w:r>
            <w:r w:rsidRPr="00A93F79">
              <w:rPr>
                <w:rFonts w:ascii="Calibri" w:hAnsi="Calibri"/>
                <w:sz w:val="18"/>
                <w:szCs w:val="18"/>
              </w:rPr>
              <w:t>G</w:t>
            </w:r>
            <w:r w:rsidR="00836C10" w:rsidRPr="00A93F79">
              <w:rPr>
                <w:rFonts w:ascii="Calibri" w:hAnsi="Calibri"/>
                <w:sz w:val="18"/>
                <w:szCs w:val="18"/>
              </w:rPr>
              <w:t>uidelines</w:t>
            </w:r>
          </w:p>
        </w:tc>
        <w:tc>
          <w:tcPr>
            <w:tcW w:w="465" w:type="dxa"/>
            <w:vAlign w:val="center"/>
          </w:tcPr>
          <w:p w:rsidR="00095E25" w:rsidRPr="00A93F79" w:rsidRDefault="00095E25" w:rsidP="006C0D29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095E25" w:rsidRPr="00A93F79" w:rsidRDefault="000667D0" w:rsidP="006C0D2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6C0D2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095E25" w:rsidRPr="00A93F79" w:rsidRDefault="000667D0" w:rsidP="006C0D2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6C0D2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6C0D2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del w:id="25" w:author="jorge arroyo" w:date="2017-03-16T09:28:00Z">
              <w:r w:rsidRPr="00A93F79" w:rsidDel="00B6072A">
                <w:rPr>
                  <w:rFonts w:ascii="Calibri" w:hAnsi="Calibri" w:cs="Arial"/>
                  <w:sz w:val="18"/>
                  <w:szCs w:val="18"/>
                </w:rPr>
                <w:delText>x</w:delText>
              </w:r>
            </w:del>
          </w:p>
        </w:tc>
        <w:tc>
          <w:tcPr>
            <w:tcW w:w="283" w:type="dxa"/>
            <w:vAlign w:val="center"/>
          </w:tcPr>
          <w:p w:rsidR="00095E2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del w:id="26" w:author="jorge arroyo" w:date="2017-03-16T09:28:00Z">
              <w:r w:rsidRPr="00A93F79" w:rsidDel="00B6072A">
                <w:rPr>
                  <w:rFonts w:ascii="Calibri" w:hAnsi="Calibri" w:cs="Arial"/>
                  <w:sz w:val="18"/>
                  <w:szCs w:val="18"/>
                </w:rPr>
                <w:delText>x</w:delText>
              </w:r>
            </w:del>
          </w:p>
        </w:tc>
        <w:tc>
          <w:tcPr>
            <w:tcW w:w="992" w:type="dxa"/>
            <w:vAlign w:val="center"/>
          </w:tcPr>
          <w:p w:rsidR="002D72D4" w:rsidRPr="00A93F79" w:rsidRDefault="00B6072A" w:rsidP="00454EA3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ins w:id="27" w:author="jorge arroyo" w:date="2017-03-16T09:28:00Z">
              <w:r w:rsidRPr="00A93F79">
                <w:rPr>
                  <w:rFonts w:ascii="Calibri" w:hAnsi="Calibri" w:cs="Arial"/>
                  <w:sz w:val="18"/>
                  <w:szCs w:val="18"/>
                </w:rPr>
                <w:t>Completed</w:t>
              </w:r>
            </w:ins>
            <w:del w:id="28" w:author="jorge arroyo" w:date="2017-03-16T09:28:00Z">
              <w:r w:rsidR="00095E25" w:rsidRPr="00A93F79" w:rsidDel="00B6072A">
                <w:rPr>
                  <w:rFonts w:ascii="Calibri" w:hAnsi="Calibri" w:cs="Arial"/>
                  <w:sz w:val="18"/>
                  <w:szCs w:val="18"/>
                </w:rPr>
                <w:delText>On-going</w:delText>
              </w:r>
            </w:del>
          </w:p>
        </w:tc>
      </w:tr>
      <w:tr w:rsidR="00163917" w:rsidRPr="00A93F79" w:rsidTr="00BE49FF">
        <w:tc>
          <w:tcPr>
            <w:tcW w:w="2894" w:type="dxa"/>
            <w:vMerge/>
            <w:vAlign w:val="center"/>
          </w:tcPr>
          <w:p w:rsidR="00163917" w:rsidRPr="00A93F79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163917" w:rsidRPr="00A93F79" w:rsidRDefault="0016391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163917" w:rsidRPr="00A93F79" w:rsidRDefault="00163917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</w:tcPr>
          <w:p w:rsidR="00163917" w:rsidRPr="00A93F79" w:rsidRDefault="00163917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FE1C4C" w:rsidRPr="00A93F79" w:rsidTr="00BE49FF">
        <w:tc>
          <w:tcPr>
            <w:tcW w:w="2894" w:type="dxa"/>
            <w:vMerge w:val="restart"/>
            <w:vAlign w:val="center"/>
          </w:tcPr>
          <w:p w:rsidR="00FE1C4C" w:rsidRPr="00A93F79" w:rsidRDefault="00FE1C4C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ASM coordination and web hosting</w:t>
            </w:r>
          </w:p>
        </w:tc>
        <w:tc>
          <w:tcPr>
            <w:tcW w:w="4680" w:type="dxa"/>
            <w:vAlign w:val="center"/>
          </w:tcPr>
          <w:p w:rsidR="00FE1C4C" w:rsidRPr="00A93F79" w:rsidRDefault="00FE1C4C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Manage regional ASM web catalogue</w:t>
            </w:r>
          </w:p>
        </w:tc>
        <w:tc>
          <w:tcPr>
            <w:tcW w:w="3804" w:type="dxa"/>
            <w:vAlign w:val="center"/>
          </w:tcPr>
          <w:p w:rsidR="00FE1C4C" w:rsidRPr="00A93F79" w:rsidRDefault="00FE1C4C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ASM catalogue</w:t>
            </w:r>
          </w:p>
        </w:tc>
        <w:tc>
          <w:tcPr>
            <w:tcW w:w="465" w:type="dxa"/>
            <w:vAlign w:val="center"/>
          </w:tcPr>
          <w:p w:rsidR="00FE1C4C" w:rsidRPr="00A93F79" w:rsidRDefault="00FE1C4C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FE1C4C" w:rsidRPr="00A93F79" w:rsidRDefault="00FE1C4C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FE1C4C" w:rsidRPr="00A93F79" w:rsidRDefault="00FE1C4C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FE1C4C" w:rsidRPr="00A93F79" w:rsidRDefault="00FE1C4C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FE1C4C" w:rsidRPr="00A93F79" w:rsidRDefault="00FE1C4C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FE1C4C" w:rsidRPr="00A93F79" w:rsidRDefault="00FE1C4C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FE1C4C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FE1C4C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del w:id="29" w:author="jorge arroyo" w:date="2017-03-16T09:29:00Z">
              <w:r w:rsidRPr="00A93F79" w:rsidDel="00B6072A">
                <w:rPr>
                  <w:rFonts w:ascii="Calibri" w:hAnsi="Calibri" w:cs="Arial"/>
                  <w:sz w:val="18"/>
                  <w:szCs w:val="18"/>
                </w:rPr>
                <w:delText>x</w:delText>
              </w:r>
            </w:del>
          </w:p>
        </w:tc>
        <w:tc>
          <w:tcPr>
            <w:tcW w:w="992" w:type="dxa"/>
            <w:vAlign w:val="center"/>
          </w:tcPr>
          <w:p w:rsidR="00516888" w:rsidRPr="00A93F79" w:rsidRDefault="00B6072A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ins w:id="30" w:author="jorge arroyo" w:date="2017-03-16T09:29:00Z">
              <w:r w:rsidRPr="00A93F79">
                <w:rPr>
                  <w:rFonts w:ascii="Calibri" w:hAnsi="Calibri" w:cs="Arial"/>
                  <w:sz w:val="18"/>
                  <w:szCs w:val="18"/>
                </w:rPr>
                <w:t>Completed, action from Secretariat pends</w:t>
              </w:r>
            </w:ins>
            <w:del w:id="31" w:author="jorge arroyo" w:date="2017-03-16T09:28:00Z">
              <w:r w:rsidR="00FE1C4C" w:rsidRPr="00A93F79" w:rsidDel="00B6072A">
                <w:rPr>
                  <w:rFonts w:ascii="Calibri" w:hAnsi="Calibri" w:cs="Arial"/>
                  <w:sz w:val="18"/>
                  <w:szCs w:val="18"/>
                </w:rPr>
                <w:delText>Future</w:delText>
              </w:r>
            </w:del>
          </w:p>
        </w:tc>
      </w:tr>
      <w:tr w:rsidR="00163917" w:rsidRPr="00A93F79" w:rsidTr="00BE49FF">
        <w:tc>
          <w:tcPr>
            <w:tcW w:w="2894" w:type="dxa"/>
            <w:vMerge/>
            <w:vAlign w:val="center"/>
          </w:tcPr>
          <w:p w:rsidR="00163917" w:rsidRPr="00A93F79" w:rsidRDefault="0016391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163917" w:rsidRPr="00A93F79" w:rsidRDefault="0016391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163917" w:rsidRPr="00A93F79" w:rsidRDefault="00163917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63917" w:rsidRPr="00A93F79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</w:tcPr>
          <w:p w:rsidR="00163917" w:rsidRPr="00A93F79" w:rsidRDefault="00163917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C9280C" w:rsidRPr="00A93F79" w:rsidTr="00BE49FF">
        <w:tc>
          <w:tcPr>
            <w:tcW w:w="2894" w:type="dxa"/>
            <w:vMerge w:val="restart"/>
            <w:vAlign w:val="center"/>
          </w:tcPr>
          <w:p w:rsidR="00C9280C" w:rsidRPr="00A93F79" w:rsidRDefault="00C9280C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ITU planning and liaison, WRC preparation and national coordination</w:t>
            </w:r>
          </w:p>
        </w:tc>
        <w:tc>
          <w:tcPr>
            <w:tcW w:w="4680" w:type="dxa"/>
            <w:vAlign w:val="center"/>
          </w:tcPr>
          <w:p w:rsidR="00C9280C" w:rsidRPr="00A93F79" w:rsidRDefault="00C9280C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Monitor developments in GMDSS</w:t>
            </w:r>
            <w:r w:rsidR="00774496" w:rsidRPr="00A93F79">
              <w:rPr>
                <w:rFonts w:ascii="Calibri" w:hAnsi="Calibri"/>
                <w:sz w:val="18"/>
                <w:szCs w:val="18"/>
              </w:rPr>
              <w:t xml:space="preserve"> and liaise with IMO to coordinate the developments for communication in GMDSS and e-Navigation</w:t>
            </w:r>
          </w:p>
        </w:tc>
        <w:tc>
          <w:tcPr>
            <w:tcW w:w="3804" w:type="dxa"/>
            <w:vAlign w:val="center"/>
          </w:tcPr>
          <w:p w:rsidR="00C9280C" w:rsidRPr="00A93F79" w:rsidRDefault="00C9280C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Rapporteur reports</w:t>
            </w:r>
          </w:p>
        </w:tc>
        <w:tc>
          <w:tcPr>
            <w:tcW w:w="465" w:type="dxa"/>
            <w:vAlign w:val="center"/>
          </w:tcPr>
          <w:p w:rsidR="00C9280C" w:rsidRPr="00A93F79" w:rsidRDefault="00C9280C" w:rsidP="00C9280C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C9280C" w:rsidRPr="00A93F79" w:rsidRDefault="000667D0" w:rsidP="00C9280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A93F79" w:rsidRDefault="000667D0" w:rsidP="00C9280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A93F79" w:rsidRDefault="000667D0" w:rsidP="00C9280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A93F79" w:rsidRDefault="000667D0" w:rsidP="00C9280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A93F79" w:rsidRDefault="000667D0" w:rsidP="00C9280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A93F79" w:rsidRDefault="000667D0" w:rsidP="00C9280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A93F79" w:rsidRDefault="000667D0" w:rsidP="00C9280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C9280C" w:rsidRPr="00A93F79" w:rsidRDefault="00C9280C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del w:id="32" w:author="jorge arroyo" w:date="2017-03-16T09:30:00Z">
              <w:r w:rsidRPr="00A93F79" w:rsidDel="00F41E19">
                <w:rPr>
                  <w:rFonts w:ascii="Calibri" w:hAnsi="Calibri" w:cs="Arial"/>
                  <w:sz w:val="18"/>
                  <w:szCs w:val="18"/>
                </w:rPr>
                <w:delText>Ongoing</w:delText>
              </w:r>
            </w:del>
            <w:ins w:id="33" w:author="jorge arroyo" w:date="2017-03-16T09:30:00Z">
              <w:r w:rsidR="00F41E19" w:rsidRPr="00A93F79">
                <w:rPr>
                  <w:rFonts w:ascii="Calibri" w:hAnsi="Calibri" w:cs="Arial"/>
                  <w:sz w:val="18"/>
                  <w:szCs w:val="18"/>
                </w:rPr>
                <w:t>Recurring</w:t>
              </w:r>
            </w:ins>
          </w:p>
        </w:tc>
      </w:tr>
      <w:tr w:rsidR="00C9280C" w:rsidRPr="00A93F79" w:rsidTr="00BE49FF">
        <w:tblPrEx>
          <w:tblW w:w="14781" w:type="dxa"/>
          <w:tblInd w:w="-459" w:type="dxa"/>
          <w:tblLayout w:type="fixed"/>
          <w:tblCellMar>
            <w:left w:w="0" w:type="dxa"/>
            <w:right w:w="0" w:type="dxa"/>
          </w:tblCellMar>
          <w:tblPrExChange w:id="34" w:author="jorge arroyo" w:date="2017-03-16T10:19:00Z">
            <w:tblPrEx>
              <w:tblW w:w="14781" w:type="dxa"/>
              <w:tblInd w:w="-459" w:type="dxa"/>
              <w:tblLayout w:type="fixed"/>
              <w:tblCellMar>
                <w:left w:w="0" w:type="dxa"/>
                <w:right w:w="0" w:type="dxa"/>
              </w:tblCellMar>
            </w:tblPrEx>
          </w:tblPrExChange>
        </w:tblPrEx>
        <w:trPr>
          <w:trHeight w:val="953"/>
          <w:trPrChange w:id="35" w:author="jorge arroyo" w:date="2017-03-16T10:19:00Z">
            <w:trPr>
              <w:gridBefore w:val="1"/>
            </w:trPr>
          </w:trPrChange>
        </w:trPr>
        <w:tc>
          <w:tcPr>
            <w:tcW w:w="2894" w:type="dxa"/>
            <w:vMerge/>
            <w:vAlign w:val="center"/>
            <w:tcPrChange w:id="36" w:author="jorge arroyo" w:date="2017-03-16T10:19:00Z">
              <w:tcPr>
                <w:tcW w:w="3686" w:type="dxa"/>
                <w:gridSpan w:val="2"/>
                <w:vMerge/>
                <w:vAlign w:val="center"/>
              </w:tcPr>
            </w:tcPrChange>
          </w:tcPr>
          <w:p w:rsidR="00C9280C" w:rsidRPr="00A93F79" w:rsidRDefault="00C9280C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  <w:tcPrChange w:id="37" w:author="jorge arroyo" w:date="2017-03-16T10:19:00Z">
              <w:tcPr>
                <w:tcW w:w="5283" w:type="dxa"/>
                <w:gridSpan w:val="2"/>
                <w:vAlign w:val="center"/>
              </w:tcPr>
            </w:tcPrChange>
          </w:tcPr>
          <w:p w:rsidR="00C9280C" w:rsidRPr="00A93F79" w:rsidRDefault="00DA26D9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/>
                <w:sz w:val="18"/>
                <w:szCs w:val="18"/>
              </w:rPr>
            </w:pPr>
            <w:ins w:id="38" w:author="Seamus Doyle" w:date="2017-02-24T15:36:00Z">
              <w:r w:rsidRPr="00A93F79">
                <w:rPr>
                  <w:rFonts w:ascii="Calibri" w:hAnsi="Calibri"/>
                  <w:sz w:val="18"/>
                  <w:szCs w:val="18"/>
                </w:rPr>
                <w:t>Develop a timeline for submission of VDES documents to ITU</w:t>
              </w:r>
            </w:ins>
            <w:ins w:id="39" w:author="Seamus Doyle" w:date="2017-02-24T15:37:00Z">
              <w:r w:rsidRPr="00A93F79">
                <w:rPr>
                  <w:rFonts w:ascii="Calibri" w:hAnsi="Calibri"/>
                  <w:sz w:val="18"/>
                  <w:szCs w:val="18"/>
                </w:rPr>
                <w:t xml:space="preserve"> with a view to seeking delegated authority to submit from Council</w:t>
              </w:r>
            </w:ins>
          </w:p>
        </w:tc>
        <w:tc>
          <w:tcPr>
            <w:tcW w:w="3804" w:type="dxa"/>
            <w:vAlign w:val="center"/>
            <w:tcPrChange w:id="40" w:author="jorge arroyo" w:date="2017-03-16T10:19:00Z">
              <w:tcPr>
                <w:tcW w:w="2410" w:type="dxa"/>
                <w:gridSpan w:val="2"/>
                <w:vAlign w:val="center"/>
              </w:tcPr>
            </w:tcPrChange>
          </w:tcPr>
          <w:p w:rsidR="00C9280C" w:rsidRPr="00A93F79" w:rsidRDefault="00E93F1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ins w:id="41" w:author="Seamus Doyle" w:date="2017-02-25T08:56:00Z">
              <w:r w:rsidRPr="00A93F79">
                <w:rPr>
                  <w:rFonts w:ascii="Calibri" w:hAnsi="Calibri"/>
                  <w:sz w:val="18"/>
                  <w:szCs w:val="18"/>
                </w:rPr>
                <w:t>Timeline plan</w:t>
              </w:r>
            </w:ins>
          </w:p>
        </w:tc>
        <w:tc>
          <w:tcPr>
            <w:tcW w:w="465" w:type="dxa"/>
            <w:vAlign w:val="center"/>
            <w:tcPrChange w:id="42" w:author="jorge arroyo" w:date="2017-03-16T10:19:00Z">
              <w:tcPr>
                <w:tcW w:w="465" w:type="dxa"/>
                <w:gridSpan w:val="3"/>
                <w:vAlign w:val="center"/>
              </w:tcPr>
            </w:tcPrChange>
          </w:tcPr>
          <w:p w:rsidR="00C9280C" w:rsidRPr="00A93F79" w:rsidRDefault="00E93F15" w:rsidP="000F6B1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  <w:tcPrChange w:id="43" w:author="jorge arroyo" w:date="2017-03-16T10:19:00Z">
              <w:tcPr>
                <w:tcW w:w="244" w:type="dxa"/>
                <w:gridSpan w:val="2"/>
                <w:vAlign w:val="center"/>
              </w:tcPr>
            </w:tcPrChange>
          </w:tcPr>
          <w:p w:rsidR="00C9280C" w:rsidRPr="00A93F79" w:rsidRDefault="00C9280C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tcPrChange w:id="44" w:author="jorge arroyo" w:date="2017-03-16T10:19:00Z">
              <w:tcPr>
                <w:tcW w:w="284" w:type="dxa"/>
                <w:gridSpan w:val="2"/>
                <w:vAlign w:val="center"/>
              </w:tcPr>
            </w:tcPrChange>
          </w:tcPr>
          <w:p w:rsidR="00C9280C" w:rsidRPr="00A93F79" w:rsidRDefault="00C9280C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  <w:tcPrChange w:id="45" w:author="jorge arroyo" w:date="2017-03-16T10:19:00Z">
              <w:tcPr>
                <w:tcW w:w="283" w:type="dxa"/>
                <w:gridSpan w:val="2"/>
                <w:vAlign w:val="center"/>
              </w:tcPr>
            </w:tcPrChange>
          </w:tcPr>
          <w:p w:rsidR="00C9280C" w:rsidRPr="00A93F79" w:rsidRDefault="00C9280C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tcPrChange w:id="46" w:author="jorge arroyo" w:date="2017-03-16T10:19:00Z">
              <w:tcPr>
                <w:tcW w:w="284" w:type="dxa"/>
                <w:gridSpan w:val="2"/>
                <w:vAlign w:val="center"/>
              </w:tcPr>
            </w:tcPrChange>
          </w:tcPr>
          <w:p w:rsidR="00C9280C" w:rsidRPr="00A93F79" w:rsidRDefault="00C9280C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tcPrChange w:id="47" w:author="jorge arroyo" w:date="2017-03-16T10:19:00Z">
              <w:tcPr>
                <w:tcW w:w="283" w:type="dxa"/>
                <w:gridSpan w:val="2"/>
                <w:vAlign w:val="center"/>
              </w:tcPr>
            </w:tcPrChange>
          </w:tcPr>
          <w:p w:rsidR="00C9280C" w:rsidRPr="00A93F79" w:rsidRDefault="00C9280C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tcPrChange w:id="48" w:author="jorge arroyo" w:date="2017-03-16T10:19:00Z">
              <w:tcPr>
                <w:tcW w:w="284" w:type="dxa"/>
                <w:gridSpan w:val="2"/>
                <w:vAlign w:val="center"/>
              </w:tcPr>
            </w:tcPrChange>
          </w:tcPr>
          <w:p w:rsidR="00C9280C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ins w:id="49" w:author="Seamus Doyle" w:date="2017-02-24T15:36:00Z">
              <w:r w:rsidRPr="00A93F79">
                <w:rPr>
                  <w:rFonts w:ascii="Calibri" w:hAnsi="Calibri" w:cs="Arial"/>
                  <w:sz w:val="18"/>
                  <w:szCs w:val="18"/>
                </w:rPr>
                <w:t>x</w:t>
              </w:r>
            </w:ins>
          </w:p>
        </w:tc>
        <w:tc>
          <w:tcPr>
            <w:tcW w:w="283" w:type="dxa"/>
            <w:vAlign w:val="center"/>
            <w:tcPrChange w:id="50" w:author="jorge arroyo" w:date="2017-03-16T10:19:00Z">
              <w:tcPr>
                <w:tcW w:w="283" w:type="dxa"/>
                <w:vAlign w:val="center"/>
              </w:tcPr>
            </w:tcPrChange>
          </w:tcPr>
          <w:p w:rsidR="00C9280C" w:rsidRPr="00A93F79" w:rsidRDefault="00C9280C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  <w:tcPrChange w:id="51" w:author="jorge arroyo" w:date="2017-03-16T10:19:00Z">
              <w:tcPr>
                <w:tcW w:w="992" w:type="dxa"/>
                <w:gridSpan w:val="2"/>
                <w:vAlign w:val="center"/>
              </w:tcPr>
            </w:tcPrChange>
          </w:tcPr>
          <w:p w:rsidR="00C9280C" w:rsidRPr="00A93F79" w:rsidRDefault="00F41E19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  <w:ins w:id="52" w:author="jorge arroyo" w:date="2017-03-16T09:30:00Z">
              <w:r w:rsidRPr="00A93F79">
                <w:rPr>
                  <w:rFonts w:ascii="Calibri" w:hAnsi="Calibri"/>
                  <w:sz w:val="18"/>
                  <w:szCs w:val="18"/>
                </w:rPr>
                <w:t>Comp</w:t>
              </w:r>
            </w:ins>
            <w:ins w:id="53" w:author="jorge arroyo" w:date="2017-03-16T09:31:00Z">
              <w:r w:rsidRPr="00A93F79">
                <w:rPr>
                  <w:rFonts w:ascii="Calibri" w:hAnsi="Calibri"/>
                  <w:sz w:val="18"/>
                  <w:szCs w:val="18"/>
                </w:rPr>
                <w:t>lete</w:t>
              </w:r>
            </w:ins>
            <w:ins w:id="54" w:author="jorge arroyo" w:date="2017-03-16T09:30:00Z">
              <w:r w:rsidRPr="00A93F79">
                <w:rPr>
                  <w:rFonts w:ascii="Calibri" w:hAnsi="Calibri"/>
                  <w:sz w:val="18"/>
                  <w:szCs w:val="18"/>
                </w:rPr>
                <w:t>d</w:t>
              </w:r>
            </w:ins>
          </w:p>
        </w:tc>
      </w:tr>
      <w:tr w:rsidR="00C9280C" w:rsidRPr="00A93F79" w:rsidTr="00CD1B85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C9280C" w:rsidRPr="00A93F79" w:rsidRDefault="000667D0" w:rsidP="00A461F0">
            <w:pPr>
              <w:pStyle w:val="Agenda1"/>
              <w:tabs>
                <w:tab w:val="num" w:pos="459"/>
              </w:tabs>
              <w:ind w:left="185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td#3 – shore technical infrastructure</w:t>
            </w:r>
          </w:p>
        </w:tc>
      </w:tr>
      <w:tr w:rsidR="00CD5EEA" w:rsidRPr="00A93F79" w:rsidTr="00BE49FF">
        <w:tc>
          <w:tcPr>
            <w:tcW w:w="2894" w:type="dxa"/>
            <w:vMerge w:val="restart"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Resilient PNT shore services - DGPS, e-Loran, other</w:t>
            </w: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Develop Guidelines on eLoran, including data formats and ASF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spacing w:after="120" w:line="276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110CE" w:rsidRPr="00A93F79" w:rsidRDefault="00BE7395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Completed</w:t>
            </w: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Develop a Product Specification on eLoran data, beacon corrections, and data exchange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Product Specification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992" w:type="dxa"/>
            <w:vAlign w:val="center"/>
          </w:tcPr>
          <w:p w:rsidR="006E7B9A" w:rsidRPr="00A93F79" w:rsidRDefault="00FF4B51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Extension</w:t>
            </w: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PNT relevant services &amp; systems that can contribute to Resilient PNT.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Recommendation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BE739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EA6A28" w:rsidRPr="00A93F79" w:rsidRDefault="00BE7395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Ongoing</w:t>
            </w: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 xml:space="preserve">Develop a Guideline on </w:t>
            </w:r>
            <w:r w:rsidR="004E0841" w:rsidRPr="00A93F79">
              <w:rPr>
                <w:rFonts w:ascii="Calibri" w:eastAsiaTheme="minorEastAsia" w:hAnsi="Calibri" w:cs="Arial" w:hint="eastAsia"/>
                <w:sz w:val="18"/>
                <w:szCs w:val="18"/>
              </w:rPr>
              <w:t>high accuracy systems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C9460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BE739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6E7B9A" w:rsidRPr="00A93F79" w:rsidRDefault="00BE7395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Ongoing</w:t>
            </w: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 xml:space="preserve">Develop a Guideline on the use of SBAS 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BE739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EA6A28" w:rsidRPr="00A93F79" w:rsidRDefault="00BE7395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Ongoing</w:t>
            </w: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465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6A28" w:rsidRPr="00A93F79" w:rsidRDefault="00EA6A28" w:rsidP="00BE49FF">
            <w:pPr>
              <w:ind w:left="85"/>
              <w:rPr>
                <w:rFonts w:ascii="Calibri" w:eastAsiaTheme="majorEastAsia" w:hAnsi="Calibri" w:cs="Arial"/>
                <w:sz w:val="18"/>
                <w:szCs w:val="18"/>
                <w:lang w:eastAsia="ja-JP"/>
              </w:rPr>
            </w:pP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1E07C1" w:rsidP="001E07C1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trike/>
                <w:sz w:val="18"/>
                <w:szCs w:val="18"/>
              </w:rPr>
            </w:pPr>
            <w:r w:rsidRPr="00A93F79">
              <w:rPr>
                <w:rFonts w:ascii="Calibri" w:hAnsi="Calibri" w:cs="Arial"/>
                <w:strike/>
                <w:sz w:val="18"/>
                <w:szCs w:val="18"/>
              </w:rPr>
              <w:t>Techniques used for on-board PNT data processing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E7B9A" w:rsidRPr="00A93F79" w:rsidRDefault="007B25F5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eastAsia="ja-JP"/>
              </w:rPr>
              <w:t>Withdrawn</w:t>
            </w: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CD5EEA" w:rsidRPr="00A93F79" w:rsidRDefault="00CD5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6A28" w:rsidRPr="00A93F79" w:rsidRDefault="00EA6A28" w:rsidP="00BE49FF">
            <w:pPr>
              <w:ind w:left="85"/>
              <w:rPr>
                <w:rFonts w:ascii="Calibri" w:eastAsiaTheme="majorEastAsia" w:hAnsi="Calibri" w:cs="Arial"/>
                <w:sz w:val="18"/>
                <w:szCs w:val="18"/>
                <w:lang w:eastAsia="ja-JP"/>
              </w:rPr>
            </w:pP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Update R-121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Recommendation</w:t>
            </w: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 xml:space="preserve"> and Guideline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D5EEA" w:rsidRPr="00A93F79" w:rsidRDefault="00A17F5D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eastAsia="ja-JP"/>
              </w:rPr>
              <w:t>Completed</w:t>
            </w: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0D0024" w:rsidRPr="00A93F79" w:rsidRDefault="00CD5EEA" w:rsidP="006C0D29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DGNSS Radiobeacon coverage prediction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BE739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CD5EEA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110CE" w:rsidRPr="00A93F79" w:rsidRDefault="00BE7395" w:rsidP="00BE49FF">
            <w:pPr>
              <w:ind w:left="85"/>
              <w:rPr>
                <w:rFonts w:ascii="Calibri" w:eastAsiaTheme="majorEastAsia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eastAsiaTheme="majorEastAsia" w:hAnsi="Calibri" w:cs="Arial"/>
                <w:sz w:val="18"/>
                <w:szCs w:val="18"/>
                <w:lang w:eastAsia="ja-JP"/>
              </w:rPr>
              <w:t>Completed</w:t>
            </w: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Monitor developments in GNSS, DGNSS, radar, resilient PNT, e-</w:t>
            </w:r>
            <w:proofErr w:type="spellStart"/>
            <w:r w:rsidRPr="00A93F79">
              <w:rPr>
                <w:rFonts w:ascii="Calibri" w:hAnsi="Calibri" w:cs="Arial"/>
                <w:sz w:val="18"/>
                <w:szCs w:val="18"/>
              </w:rPr>
              <w:t>Pelorus</w:t>
            </w:r>
            <w:proofErr w:type="spellEnd"/>
            <w:r w:rsidRPr="00A93F79">
              <w:rPr>
                <w:rFonts w:ascii="Calibri" w:hAnsi="Calibri" w:cs="Arial"/>
                <w:sz w:val="18"/>
                <w:szCs w:val="18"/>
              </w:rPr>
              <w:t>, terrestrial systems, inertial and any other relevant areas etc.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Rapporteur reports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A93F79" w:rsidRDefault="00CD5EEA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Ongoing</w:t>
            </w:r>
          </w:p>
        </w:tc>
      </w:tr>
      <w:tr w:rsidR="00894D4E" w:rsidRPr="00A93F79" w:rsidTr="00BE49FF">
        <w:tc>
          <w:tcPr>
            <w:tcW w:w="2894" w:type="dxa"/>
            <w:vMerge/>
            <w:vAlign w:val="center"/>
          </w:tcPr>
          <w:p w:rsidR="00894D4E" w:rsidRPr="00A93F79" w:rsidRDefault="00894D4E" w:rsidP="00894D4E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</w:tcPr>
          <w:p w:rsidR="00894D4E" w:rsidRPr="00A93F79" w:rsidRDefault="00894D4E" w:rsidP="00894D4E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trike/>
                <w:sz w:val="18"/>
                <w:szCs w:val="18"/>
              </w:rPr>
            </w:pPr>
            <w:r w:rsidRPr="00A93F79">
              <w:rPr>
                <w:rFonts w:ascii="Calibri" w:hAnsi="Calibri" w:cs="Arial"/>
                <w:strike/>
                <w:sz w:val="18"/>
                <w:szCs w:val="18"/>
              </w:rPr>
              <w:t>Liaise with RTCM on broadcast standards and ITU on M.823</w:t>
            </w:r>
          </w:p>
        </w:tc>
        <w:tc>
          <w:tcPr>
            <w:tcW w:w="3804" w:type="dxa"/>
          </w:tcPr>
          <w:p w:rsidR="00894D4E" w:rsidRPr="00A93F79" w:rsidRDefault="00894D4E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trike/>
                <w:sz w:val="18"/>
                <w:szCs w:val="18"/>
              </w:rPr>
            </w:pPr>
            <w:r w:rsidRPr="00A93F79">
              <w:rPr>
                <w:rFonts w:ascii="Calibri" w:hAnsi="Calibri" w:cs="Arial"/>
                <w:strike/>
                <w:sz w:val="18"/>
                <w:szCs w:val="18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44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94D4E" w:rsidRPr="00A93F79" w:rsidRDefault="00894D4E" w:rsidP="00894D4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94D4E" w:rsidRPr="00A93F79" w:rsidRDefault="00894D4E" w:rsidP="00BE49FF">
            <w:pPr>
              <w:ind w:left="85"/>
              <w:rPr>
                <w:rFonts w:ascii="Calibri" w:eastAsiaTheme="majorEastAsia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Withdrawn</w:t>
            </w: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Liaise with IMO on PNT matters (including revision of Res. A.915)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0667D0" w:rsidP="000F6B1B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A93F79" w:rsidRDefault="006B4DB7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Maintain WG relevant Recommendations and Guidelines, e.g. WWRNP, R-135.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Updated version of documents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0667D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A93F79" w:rsidRDefault="006B4DB7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CD5EEA" w:rsidRPr="00A93F79" w:rsidTr="00BE49FF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CD5EEA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Liaison with IEC, ITU, CIRM, RTCM and other bodies on PNT matters</w:t>
            </w:r>
          </w:p>
        </w:tc>
        <w:tc>
          <w:tcPr>
            <w:tcW w:w="3804" w:type="dxa"/>
            <w:vAlign w:val="center"/>
          </w:tcPr>
          <w:p w:rsidR="00CD5EEA" w:rsidRPr="00A93F79" w:rsidRDefault="00CD5EE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Rapporteur reports / Liaison notes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CD5EEA" w:rsidRPr="00A93F79" w:rsidRDefault="006B4DB7" w:rsidP="006B4DB7">
            <w:pPr>
              <w:pStyle w:val="Agenda2"/>
              <w:numPr>
                <w:ilvl w:val="0"/>
                <w:numId w:val="0"/>
              </w:numPr>
              <w:ind w:left="85" w:hanging="2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6C0D29" w:rsidRPr="00A93F79" w:rsidTr="00BE49FF">
        <w:tc>
          <w:tcPr>
            <w:tcW w:w="2894" w:type="dxa"/>
            <w:vMerge/>
            <w:vAlign w:val="center"/>
          </w:tcPr>
          <w:p w:rsidR="006C0D29" w:rsidRPr="00A93F79" w:rsidRDefault="006C0D29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6C0D29" w:rsidRPr="00A93F79" w:rsidRDefault="006C0D29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Develop a Guideline on the provision and use of marine beacon R-mode</w:t>
            </w:r>
          </w:p>
        </w:tc>
        <w:tc>
          <w:tcPr>
            <w:tcW w:w="3804" w:type="dxa"/>
            <w:vAlign w:val="center"/>
          </w:tcPr>
          <w:p w:rsidR="006C0D29" w:rsidRPr="00A93F79" w:rsidRDefault="006C0D29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Guideline</w:t>
            </w:r>
          </w:p>
        </w:tc>
        <w:tc>
          <w:tcPr>
            <w:tcW w:w="465" w:type="dxa"/>
            <w:vAlign w:val="center"/>
          </w:tcPr>
          <w:p w:rsidR="006C0D29" w:rsidRPr="00A93F79" w:rsidRDefault="006C0D29" w:rsidP="000F6B1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6C0D29" w:rsidRPr="00A93F79" w:rsidRDefault="006C0D29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6C0D29" w:rsidRPr="00A93F79" w:rsidRDefault="006C0D29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6C0D29" w:rsidRPr="00A93F79" w:rsidRDefault="006C0D29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6C0D29" w:rsidRPr="00A93F79" w:rsidRDefault="006C0D29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6C0D29" w:rsidRPr="00A93F79" w:rsidRDefault="006C0D29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6C0D29" w:rsidRPr="00A93F79" w:rsidRDefault="00EE0165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6C0D29" w:rsidRPr="00A93F79" w:rsidRDefault="006C0D29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C0D29" w:rsidRDefault="00EE0165" w:rsidP="00EE0165">
            <w:pPr>
              <w:pStyle w:val="Agenda2"/>
              <w:numPr>
                <w:ilvl w:val="0"/>
                <w:numId w:val="0"/>
              </w:numPr>
              <w:ind w:left="83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Completed</w:t>
            </w:r>
          </w:p>
        </w:tc>
      </w:tr>
      <w:tr w:rsidR="00CD5EEA" w:rsidRPr="00A93F79" w:rsidTr="006C0D29">
        <w:tc>
          <w:tcPr>
            <w:tcW w:w="2894" w:type="dxa"/>
            <w:vMerge/>
            <w:vAlign w:val="center"/>
          </w:tcPr>
          <w:p w:rsidR="00CD5EEA" w:rsidRPr="00A93F79" w:rsidRDefault="00CD5EE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CD5EEA" w:rsidRPr="00A93F79" w:rsidRDefault="006C0D29" w:rsidP="00CD1B85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DGNNS Antenna Efficiency Calculations</w:t>
            </w:r>
          </w:p>
        </w:tc>
        <w:tc>
          <w:tcPr>
            <w:tcW w:w="3804" w:type="dxa"/>
            <w:vAlign w:val="center"/>
          </w:tcPr>
          <w:p w:rsidR="00CD5EEA" w:rsidRPr="00A93F79" w:rsidRDefault="008F7A22" w:rsidP="006C0D29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 w:cs="Arial"/>
                <w:sz w:val="18"/>
                <w:szCs w:val="18"/>
              </w:rPr>
            </w:pPr>
            <w:r>
              <w:rPr>
                <w:rFonts w:ascii="Calibri" w:eastAsiaTheme="minorEastAsia" w:hAnsi="Calibri" w:cs="Arial"/>
                <w:sz w:val="18"/>
                <w:szCs w:val="18"/>
              </w:rPr>
              <w:t>Guideline</w:t>
            </w:r>
          </w:p>
        </w:tc>
        <w:tc>
          <w:tcPr>
            <w:tcW w:w="465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5</w:t>
            </w:r>
          </w:p>
        </w:tc>
        <w:tc>
          <w:tcPr>
            <w:tcW w:w="244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CD5EEA" w:rsidRPr="00A93F79" w:rsidRDefault="000667D0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CD5EEA" w:rsidRPr="00A93F79" w:rsidRDefault="00CD5EEA" w:rsidP="000F6B1B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vAlign w:val="center"/>
          </w:tcPr>
          <w:p w:rsidR="00F00596" w:rsidRPr="00A93F79" w:rsidRDefault="00E21693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eastAsiaTheme="minorEastAsia" w:hAnsi="Calibri" w:cs="Arial"/>
                <w:sz w:val="18"/>
                <w:szCs w:val="18"/>
              </w:rPr>
            </w:pPr>
            <w:r>
              <w:rPr>
                <w:rFonts w:ascii="Calibri" w:eastAsiaTheme="minorEastAsia" w:hAnsi="Calibri" w:cs="Arial"/>
                <w:sz w:val="18"/>
                <w:szCs w:val="18"/>
              </w:rPr>
              <w:t>New, Completed</w:t>
            </w:r>
          </w:p>
        </w:tc>
      </w:tr>
      <w:tr w:rsidR="002278CA" w:rsidRPr="00A93F79" w:rsidTr="006C0D29">
        <w:trPr>
          <w:trHeight w:val="332"/>
        </w:trPr>
        <w:tc>
          <w:tcPr>
            <w:tcW w:w="2894" w:type="dxa"/>
            <w:vMerge w:val="restart"/>
            <w:vAlign w:val="center"/>
          </w:tcPr>
          <w:p w:rsidR="002278CA" w:rsidRPr="00A93F79" w:rsidRDefault="002278CA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Virtual AtoN technology</w:t>
            </w:r>
          </w:p>
        </w:tc>
        <w:tc>
          <w:tcPr>
            <w:tcW w:w="4680" w:type="dxa"/>
            <w:vAlign w:val="center"/>
          </w:tcPr>
          <w:p w:rsidR="002278CA" w:rsidRPr="00A93F79" w:rsidRDefault="002278C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Liaise with ARM re Virtual AtoN </w:t>
            </w:r>
          </w:p>
        </w:tc>
        <w:tc>
          <w:tcPr>
            <w:tcW w:w="3804" w:type="dxa"/>
            <w:vAlign w:val="center"/>
          </w:tcPr>
          <w:p w:rsidR="002278CA" w:rsidRPr="00A93F79" w:rsidRDefault="002278C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2278CA" w:rsidRPr="00A93F79" w:rsidRDefault="002278CA" w:rsidP="006C0D29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2278CA" w:rsidRPr="00A93F79" w:rsidRDefault="000667D0" w:rsidP="002278C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A93F79" w:rsidRDefault="000667D0" w:rsidP="002278C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2278CA" w:rsidRPr="00A93F79" w:rsidRDefault="000667D0" w:rsidP="002278C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A93F79" w:rsidRDefault="000667D0" w:rsidP="002278C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A93F79" w:rsidRDefault="000667D0" w:rsidP="002278C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2278CA" w:rsidRPr="00A93F79" w:rsidRDefault="000667D0" w:rsidP="002278C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del w:id="55" w:author="jorge arroyo" w:date="2017-03-16T09:32:00Z">
              <w:r w:rsidRPr="00A93F79" w:rsidDel="00F41E19">
                <w:rPr>
                  <w:rFonts w:ascii="Calibri" w:hAnsi="Calibri" w:cs="Arial"/>
                  <w:color w:val="000000" w:themeColor="text1"/>
                  <w:sz w:val="18"/>
                  <w:szCs w:val="18"/>
                </w:rPr>
                <w:delText>x</w:delText>
              </w:r>
            </w:del>
          </w:p>
        </w:tc>
        <w:tc>
          <w:tcPr>
            <w:tcW w:w="283" w:type="dxa"/>
            <w:vAlign w:val="center"/>
          </w:tcPr>
          <w:p w:rsidR="002278CA" w:rsidRPr="00A93F79" w:rsidRDefault="000667D0" w:rsidP="002278C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del w:id="56" w:author="jorge arroyo" w:date="2017-03-16T09:32:00Z">
              <w:r w:rsidRPr="00A93F79" w:rsidDel="00F41E19">
                <w:rPr>
                  <w:rFonts w:ascii="Calibri" w:hAnsi="Calibri" w:cs="Arial"/>
                  <w:color w:val="000000" w:themeColor="text1"/>
                  <w:sz w:val="18"/>
                  <w:szCs w:val="18"/>
                </w:rPr>
                <w:delText>x</w:delText>
              </w:r>
            </w:del>
          </w:p>
        </w:tc>
        <w:tc>
          <w:tcPr>
            <w:tcW w:w="992" w:type="dxa"/>
            <w:vAlign w:val="center"/>
          </w:tcPr>
          <w:p w:rsidR="002278CA" w:rsidRPr="00A93F79" w:rsidRDefault="002278CA" w:rsidP="00513D97">
            <w:pPr>
              <w:pStyle w:val="Agenda2"/>
              <w:numPr>
                <w:ilvl w:val="0"/>
                <w:numId w:val="0"/>
              </w:numPr>
              <w:ind w:left="85" w:hanging="2"/>
              <w:rPr>
                <w:rFonts w:ascii="Calibri" w:hAnsi="Calibri" w:cs="Arial"/>
                <w:sz w:val="18"/>
                <w:szCs w:val="18"/>
              </w:rPr>
            </w:pPr>
            <w:del w:id="57" w:author="jorge arroyo" w:date="2017-03-16T09:32:00Z">
              <w:r w:rsidRPr="00A93F79" w:rsidDel="00F41E19">
                <w:rPr>
                  <w:rFonts w:ascii="Calibri" w:hAnsi="Calibri" w:cs="Arial"/>
                  <w:sz w:val="18"/>
                  <w:szCs w:val="18"/>
                </w:rPr>
                <w:delText>Ongoing</w:delText>
              </w:r>
            </w:del>
            <w:ins w:id="58" w:author="jorge arroyo" w:date="2017-03-16T09:32:00Z">
              <w:r w:rsidR="00F41E19" w:rsidRPr="00A93F79">
                <w:rPr>
                  <w:rFonts w:ascii="Calibri" w:hAnsi="Calibri" w:cs="Arial"/>
                  <w:sz w:val="18"/>
                  <w:szCs w:val="18"/>
                </w:rPr>
                <w:t>Comp</w:t>
              </w:r>
            </w:ins>
            <w:r w:rsidR="00EE0165">
              <w:rPr>
                <w:rFonts w:ascii="Calibri" w:hAnsi="Calibri" w:cs="Arial"/>
                <w:sz w:val="18"/>
                <w:szCs w:val="18"/>
              </w:rPr>
              <w:t>l</w:t>
            </w:r>
            <w:ins w:id="59" w:author="jorge arroyo" w:date="2017-03-16T09:32:00Z">
              <w:r w:rsidR="00F41E19" w:rsidRPr="00A93F79">
                <w:rPr>
                  <w:rFonts w:ascii="Calibri" w:hAnsi="Calibri" w:cs="Arial"/>
                  <w:sz w:val="18"/>
                  <w:szCs w:val="18"/>
                </w:rPr>
                <w:t>eted</w:t>
              </w:r>
            </w:ins>
          </w:p>
        </w:tc>
      </w:tr>
      <w:tr w:rsidR="00293779" w:rsidRPr="00A93F79" w:rsidTr="00BE49FF">
        <w:tc>
          <w:tcPr>
            <w:tcW w:w="2894" w:type="dxa"/>
            <w:vMerge/>
            <w:vAlign w:val="center"/>
          </w:tcPr>
          <w:p w:rsidR="00293779" w:rsidRPr="00A93F79" w:rsidRDefault="00293779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293779" w:rsidRPr="00A93F79" w:rsidRDefault="00293779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293779" w:rsidRPr="00A93F79" w:rsidRDefault="00293779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</w:tcPr>
          <w:p w:rsidR="00293779" w:rsidRPr="00A93F79" w:rsidRDefault="00293779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293779" w:rsidRPr="00A93F79" w:rsidTr="00BE49FF">
        <w:tc>
          <w:tcPr>
            <w:tcW w:w="2894" w:type="dxa"/>
            <w:vMerge w:val="restart"/>
            <w:vAlign w:val="center"/>
          </w:tcPr>
          <w:p w:rsidR="00293779" w:rsidRPr="00A93F79" w:rsidRDefault="00293779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Sharing of shore data</w:t>
            </w:r>
          </w:p>
        </w:tc>
        <w:tc>
          <w:tcPr>
            <w:tcW w:w="4680" w:type="dxa"/>
            <w:vAlign w:val="center"/>
          </w:tcPr>
          <w:p w:rsidR="00293779" w:rsidRPr="00A93F79" w:rsidRDefault="00293779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293779" w:rsidRPr="00A93F79" w:rsidRDefault="00293779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</w:tcPr>
          <w:p w:rsidR="00293779" w:rsidRPr="00A93F79" w:rsidRDefault="00293779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293779" w:rsidRPr="00A93F79" w:rsidTr="00BE49FF">
        <w:tc>
          <w:tcPr>
            <w:tcW w:w="2894" w:type="dxa"/>
            <w:vMerge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293779" w:rsidRPr="00A93F79" w:rsidRDefault="00293779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293779" w:rsidRPr="00A93F79" w:rsidTr="00CD1B85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293779" w:rsidRPr="00A93F79" w:rsidRDefault="000667D0" w:rsidP="00A461F0">
            <w:pPr>
              <w:pStyle w:val="Agenda1"/>
              <w:tabs>
                <w:tab w:val="num" w:pos="459"/>
              </w:tabs>
              <w:ind w:left="185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td#4 – e-navigation test beds</w:t>
            </w:r>
          </w:p>
        </w:tc>
      </w:tr>
      <w:tr w:rsidR="00EB2E06" w:rsidRPr="00A93F79" w:rsidTr="00BE49FF">
        <w:tc>
          <w:tcPr>
            <w:tcW w:w="2894" w:type="dxa"/>
            <w:vMerge w:val="restart"/>
            <w:vAlign w:val="center"/>
          </w:tcPr>
          <w:p w:rsidR="00EB2E06" w:rsidRPr="00A93F79" w:rsidRDefault="00EB2E0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Gather data and information on testbeds</w:t>
            </w:r>
          </w:p>
        </w:tc>
        <w:tc>
          <w:tcPr>
            <w:tcW w:w="4680" w:type="dxa"/>
            <w:vAlign w:val="center"/>
          </w:tcPr>
          <w:p w:rsidR="00EB2E06" w:rsidRPr="00A93F79" w:rsidRDefault="00EB2E06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Gather and present information on testbeds (including results) globally</w:t>
            </w:r>
          </w:p>
        </w:tc>
        <w:tc>
          <w:tcPr>
            <w:tcW w:w="3804" w:type="dxa"/>
            <w:vAlign w:val="center"/>
          </w:tcPr>
          <w:p w:rsidR="00EB2E06" w:rsidRPr="00A93F79" w:rsidRDefault="00EB2E06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Various forms of reporting</w:t>
            </w:r>
          </w:p>
        </w:tc>
        <w:tc>
          <w:tcPr>
            <w:tcW w:w="465" w:type="dxa"/>
            <w:vAlign w:val="center"/>
          </w:tcPr>
          <w:p w:rsidR="00EB2E06" w:rsidRPr="00A93F79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 xml:space="preserve"> x</w:t>
            </w:r>
          </w:p>
        </w:tc>
        <w:tc>
          <w:tcPr>
            <w:tcW w:w="992" w:type="dxa"/>
            <w:vAlign w:val="center"/>
          </w:tcPr>
          <w:p w:rsidR="00EB2E06" w:rsidRPr="00A93F79" w:rsidRDefault="00EB2E06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Ongoing </w:t>
            </w:r>
          </w:p>
        </w:tc>
      </w:tr>
      <w:tr w:rsidR="00EB2E06" w:rsidRPr="00A93F79" w:rsidTr="00BE49FF">
        <w:tblPrEx>
          <w:tblW w:w="14781" w:type="dxa"/>
          <w:tblInd w:w="-459" w:type="dxa"/>
          <w:tblLayout w:type="fixed"/>
          <w:tblCellMar>
            <w:left w:w="0" w:type="dxa"/>
            <w:right w:w="0" w:type="dxa"/>
          </w:tblCellMar>
          <w:tblPrExChange w:id="60" w:author="jorge arroyo" w:date="2017-03-16T10:20:00Z">
            <w:tblPrEx>
              <w:tblW w:w="14781" w:type="dxa"/>
              <w:tblInd w:w="-459" w:type="dxa"/>
              <w:tblLayout w:type="fixed"/>
              <w:tblCellMar>
                <w:left w:w="0" w:type="dxa"/>
                <w:right w:w="0" w:type="dxa"/>
              </w:tblCellMar>
            </w:tblPrEx>
          </w:tblPrExChange>
        </w:tblPrEx>
        <w:trPr>
          <w:trHeight w:val="350"/>
          <w:trPrChange w:id="61" w:author="jorge arroyo" w:date="2017-03-16T10:20:00Z">
            <w:trPr>
              <w:gridBefore w:val="1"/>
            </w:trPr>
          </w:trPrChange>
        </w:trPr>
        <w:tc>
          <w:tcPr>
            <w:tcW w:w="2894" w:type="dxa"/>
            <w:vMerge/>
            <w:vAlign w:val="center"/>
            <w:tcPrChange w:id="62" w:author="jorge arroyo" w:date="2017-03-16T10:20:00Z">
              <w:tcPr>
                <w:tcW w:w="3685" w:type="dxa"/>
                <w:gridSpan w:val="2"/>
                <w:vMerge/>
                <w:vAlign w:val="center"/>
              </w:tcPr>
            </w:tcPrChange>
          </w:tcPr>
          <w:p w:rsidR="00EB2E06" w:rsidRPr="00A93F79" w:rsidRDefault="00EB2E0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  <w:tcPrChange w:id="63" w:author="jorge arroyo" w:date="2017-03-16T10:20:00Z">
              <w:tcPr>
                <w:tcW w:w="5283" w:type="dxa"/>
                <w:gridSpan w:val="2"/>
                <w:vAlign w:val="center"/>
              </w:tcPr>
            </w:tcPrChange>
          </w:tcPr>
          <w:p w:rsidR="00EB2E06" w:rsidRPr="00A93F79" w:rsidRDefault="00EB2E06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Maintain a global repository for test-bed results;</w:t>
            </w:r>
          </w:p>
        </w:tc>
        <w:tc>
          <w:tcPr>
            <w:tcW w:w="3804" w:type="dxa"/>
            <w:vAlign w:val="center"/>
            <w:tcPrChange w:id="64" w:author="jorge arroyo" w:date="2017-03-16T10:20:00Z">
              <w:tcPr>
                <w:tcW w:w="2410" w:type="dxa"/>
                <w:gridSpan w:val="2"/>
                <w:vAlign w:val="center"/>
              </w:tcPr>
            </w:tcPrChange>
          </w:tcPr>
          <w:p w:rsidR="00EB2E06" w:rsidRPr="00A93F79" w:rsidRDefault="00EB2E06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Web portal</w:t>
            </w:r>
          </w:p>
          <w:p w:rsidR="00EA6A28" w:rsidRPr="00A93F79" w:rsidRDefault="003102A7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>Ownership and hosting</w:t>
            </w:r>
          </w:p>
        </w:tc>
        <w:tc>
          <w:tcPr>
            <w:tcW w:w="465" w:type="dxa"/>
            <w:vAlign w:val="center"/>
            <w:tcPrChange w:id="65" w:author="jorge arroyo" w:date="2017-03-16T10:20:00Z">
              <w:tcPr>
                <w:tcW w:w="465" w:type="dxa"/>
                <w:gridSpan w:val="3"/>
                <w:vAlign w:val="center"/>
              </w:tcPr>
            </w:tcPrChange>
          </w:tcPr>
          <w:p w:rsidR="00EB2E06" w:rsidRPr="00A93F79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  <w:tcPrChange w:id="66" w:author="jorge arroyo" w:date="2017-03-16T10:20:00Z">
              <w:tcPr>
                <w:tcW w:w="244" w:type="dxa"/>
                <w:gridSpan w:val="2"/>
                <w:vAlign w:val="center"/>
              </w:tcPr>
            </w:tcPrChange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  <w:tcPrChange w:id="67" w:author="jorge arroyo" w:date="2017-03-16T10:20:00Z">
              <w:tcPr>
                <w:tcW w:w="284" w:type="dxa"/>
                <w:gridSpan w:val="2"/>
                <w:vAlign w:val="center"/>
              </w:tcPr>
            </w:tcPrChange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  <w:tcPrChange w:id="68" w:author="jorge arroyo" w:date="2017-03-16T10:20:00Z">
              <w:tcPr>
                <w:tcW w:w="283" w:type="dxa"/>
                <w:gridSpan w:val="2"/>
                <w:vAlign w:val="center"/>
              </w:tcPr>
            </w:tcPrChange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  <w:tcPrChange w:id="69" w:author="jorge arroyo" w:date="2017-03-16T10:20:00Z">
              <w:tcPr>
                <w:tcW w:w="284" w:type="dxa"/>
                <w:gridSpan w:val="2"/>
                <w:vAlign w:val="center"/>
              </w:tcPr>
            </w:tcPrChange>
          </w:tcPr>
          <w:p w:rsidR="00EB2E06" w:rsidRPr="00A93F79" w:rsidRDefault="000667D0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  <w:tcPrChange w:id="70" w:author="jorge arroyo" w:date="2017-03-16T10:20:00Z">
              <w:tcPr>
                <w:tcW w:w="284" w:type="dxa"/>
                <w:gridSpan w:val="2"/>
                <w:vAlign w:val="center"/>
              </w:tcPr>
            </w:tcPrChange>
          </w:tcPr>
          <w:p w:rsidR="00EB2E06" w:rsidRPr="00A93F79" w:rsidRDefault="000667D0" w:rsidP="00162137">
            <w:pPr>
              <w:pStyle w:val="NoSpacing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  <w:tcPrChange w:id="71" w:author="jorge arroyo" w:date="2017-03-16T10:20:00Z">
              <w:tcPr>
                <w:tcW w:w="284" w:type="dxa"/>
                <w:gridSpan w:val="2"/>
                <w:vAlign w:val="center"/>
              </w:tcPr>
            </w:tcPrChange>
          </w:tcPr>
          <w:p w:rsidR="00EB2E06" w:rsidRPr="00A93F79" w:rsidRDefault="000667D0" w:rsidP="00162137">
            <w:pPr>
              <w:pStyle w:val="NoSpacing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  <w:tcPrChange w:id="72" w:author="jorge arroyo" w:date="2017-03-16T10:20:00Z">
              <w:tcPr>
                <w:tcW w:w="283" w:type="dxa"/>
                <w:vAlign w:val="center"/>
              </w:tcPr>
            </w:tcPrChange>
          </w:tcPr>
          <w:p w:rsidR="00EB2E06" w:rsidRPr="00A93F79" w:rsidRDefault="000667D0" w:rsidP="00162137">
            <w:pPr>
              <w:pStyle w:val="NoSpacing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  <w:tcPrChange w:id="73" w:author="jorge arroyo" w:date="2017-03-16T10:20:00Z">
              <w:tcPr>
                <w:tcW w:w="992" w:type="dxa"/>
                <w:gridSpan w:val="2"/>
                <w:vAlign w:val="center"/>
              </w:tcPr>
            </w:tcPrChange>
          </w:tcPr>
          <w:p w:rsidR="00EB2E06" w:rsidRPr="00A93F79" w:rsidRDefault="00EB2E06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Ongoing</w:t>
            </w:r>
          </w:p>
        </w:tc>
      </w:tr>
      <w:tr w:rsidR="00EB2E06" w:rsidRPr="00A93F79" w:rsidTr="00BE49FF">
        <w:tc>
          <w:tcPr>
            <w:tcW w:w="2894" w:type="dxa"/>
            <w:vMerge/>
            <w:vAlign w:val="center"/>
          </w:tcPr>
          <w:p w:rsidR="00EB2E06" w:rsidRPr="00A93F79" w:rsidRDefault="00EB2E0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EB2E06" w:rsidRPr="00A93F79" w:rsidRDefault="00EB2E06" w:rsidP="00E13F41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Encourage testbed project managers</w:t>
            </w:r>
            <w:r w:rsidR="00CF147E" w:rsidRPr="00A93F79">
              <w:rPr>
                <w:rFonts w:ascii="Calibri" w:hAnsi="Calibri"/>
                <w:sz w:val="18"/>
                <w:szCs w:val="18"/>
              </w:rPr>
              <w:t xml:space="preserve"> </w:t>
            </w:r>
            <w:del w:id="74" w:author="Seamus Doyle" w:date="2017-02-24T15:54:00Z">
              <w:r w:rsidRPr="00A93F79" w:rsidDel="00E64E91">
                <w:rPr>
                  <w:rFonts w:ascii="Calibri" w:hAnsi="Calibri"/>
                  <w:sz w:val="18"/>
                  <w:szCs w:val="18"/>
                </w:rPr>
                <w:delText xml:space="preserve"> </w:delText>
              </w:r>
            </w:del>
            <w:r w:rsidRPr="00A93F79">
              <w:rPr>
                <w:rFonts w:ascii="Calibri" w:hAnsi="Calibri"/>
                <w:sz w:val="18"/>
                <w:szCs w:val="18"/>
              </w:rPr>
              <w:t xml:space="preserve">to provide information and results to IALA for posting </w:t>
            </w:r>
            <w:del w:id="75" w:author="Seamus Doyle" w:date="2017-02-25T08:37:00Z">
              <w:r w:rsidRPr="00A93F79" w:rsidDel="00E13F41">
                <w:rPr>
                  <w:rFonts w:ascii="Calibri" w:hAnsi="Calibri"/>
                  <w:sz w:val="18"/>
                  <w:szCs w:val="18"/>
                </w:rPr>
                <w:delText xml:space="preserve">at </w:delText>
              </w:r>
            </w:del>
            <w:ins w:id="76" w:author="Seamus Doyle" w:date="2017-02-25T08:37:00Z">
              <w:r w:rsidR="00E13F41" w:rsidRPr="00A93F79">
                <w:rPr>
                  <w:rFonts w:ascii="Calibri" w:hAnsi="Calibri"/>
                  <w:sz w:val="18"/>
                  <w:szCs w:val="18"/>
                </w:rPr>
                <w:t>on the website</w:t>
              </w:r>
            </w:ins>
            <w:r w:rsidR="00E13F41" w:rsidRPr="00A93F79">
              <w:rPr>
                <w:rFonts w:ascii="Calibri" w:hAnsi="Calibri"/>
                <w:sz w:val="18"/>
                <w:szCs w:val="18"/>
              </w:rPr>
              <w:t>,</w:t>
            </w:r>
            <w:ins w:id="77" w:author="Seamus Doyle" w:date="2017-02-24T16:02:00Z">
              <w:r w:rsidR="005D4945" w:rsidRPr="00A93F79">
                <w:rPr>
                  <w:rFonts w:ascii="Calibri" w:hAnsi="Calibri"/>
                  <w:sz w:val="18"/>
                  <w:szCs w:val="18"/>
                </w:rPr>
                <w:t xml:space="preserve"> </w:t>
              </w:r>
            </w:ins>
            <w:r w:rsidR="00CD1B85" w:rsidRPr="00A93F79">
              <w:rPr>
                <w:rFonts w:ascii="Calibri" w:hAnsi="Calibri"/>
                <w:sz w:val="18"/>
                <w:szCs w:val="18"/>
              </w:rPr>
              <w:t xml:space="preserve">through a </w:t>
            </w:r>
            <w:ins w:id="78" w:author="Seamus Doyle" w:date="2017-02-24T16:02:00Z">
              <w:r w:rsidR="005D4945" w:rsidRPr="00A93F79">
                <w:rPr>
                  <w:rFonts w:ascii="Calibri" w:hAnsi="Calibri"/>
                  <w:sz w:val="18"/>
                  <w:szCs w:val="18"/>
                </w:rPr>
                <w:t>marketing plan to inform and to attract consumers</w:t>
              </w:r>
            </w:ins>
          </w:p>
        </w:tc>
        <w:tc>
          <w:tcPr>
            <w:tcW w:w="3804" w:type="dxa"/>
            <w:vAlign w:val="center"/>
          </w:tcPr>
          <w:p w:rsidR="00EB2E06" w:rsidRPr="00A93F79" w:rsidRDefault="00EB2E06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ins w:id="79" w:author="Seamus Doyle" w:date="2017-02-24T16:02:00Z"/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Communication by IALA Secretariat and website</w:t>
            </w:r>
          </w:p>
          <w:p w:rsidR="005D4945" w:rsidRPr="00A93F79" w:rsidRDefault="003170C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ins w:id="80" w:author="jorge arroyo" w:date="2017-03-16T09:06:00Z">
              <w:r w:rsidRPr="00A93F79">
                <w:rPr>
                  <w:rFonts w:ascii="Calibri" w:hAnsi="Calibri"/>
                  <w:sz w:val="18"/>
                  <w:szCs w:val="18"/>
                </w:rPr>
                <w:t xml:space="preserve">per the </w:t>
              </w:r>
            </w:ins>
            <w:ins w:id="81" w:author="Seamus Doyle" w:date="2017-02-24T16:02:00Z">
              <w:r w:rsidR="005D4945" w:rsidRPr="00A93F79">
                <w:rPr>
                  <w:rFonts w:ascii="Calibri" w:hAnsi="Calibri"/>
                  <w:sz w:val="18"/>
                  <w:szCs w:val="18"/>
                </w:rPr>
                <w:t xml:space="preserve">Marketing </w:t>
              </w:r>
            </w:ins>
            <w:ins w:id="82" w:author="jorge arroyo" w:date="2017-03-16T09:06:00Z">
              <w:r w:rsidRPr="00A93F79">
                <w:rPr>
                  <w:rFonts w:ascii="Calibri" w:hAnsi="Calibri"/>
                  <w:sz w:val="18"/>
                  <w:szCs w:val="18"/>
                </w:rPr>
                <w:t>P</w:t>
              </w:r>
            </w:ins>
            <w:ins w:id="83" w:author="Seamus Doyle" w:date="2017-02-24T16:02:00Z">
              <w:del w:id="84" w:author="jorge arroyo" w:date="2017-03-16T09:06:00Z">
                <w:r w:rsidR="005D4945" w:rsidRPr="00A93F79" w:rsidDel="003170C5">
                  <w:rPr>
                    <w:rFonts w:ascii="Calibri" w:hAnsi="Calibri"/>
                    <w:sz w:val="18"/>
                    <w:szCs w:val="18"/>
                  </w:rPr>
                  <w:delText>p</w:delText>
                </w:r>
              </w:del>
              <w:r w:rsidR="005D4945" w:rsidRPr="00A93F79">
                <w:rPr>
                  <w:rFonts w:ascii="Calibri" w:hAnsi="Calibri"/>
                  <w:sz w:val="18"/>
                  <w:szCs w:val="18"/>
                </w:rPr>
                <w:t>lan</w:t>
              </w:r>
            </w:ins>
          </w:p>
        </w:tc>
        <w:tc>
          <w:tcPr>
            <w:tcW w:w="465" w:type="dxa"/>
            <w:vAlign w:val="center"/>
          </w:tcPr>
          <w:p w:rsidR="00EB2E06" w:rsidRPr="00A93F79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A93F79" w:rsidRDefault="00EB2E06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Ongoing</w:t>
            </w:r>
          </w:p>
        </w:tc>
      </w:tr>
      <w:tr w:rsidR="00EB2E06" w:rsidRPr="00A93F79" w:rsidTr="00BE49FF">
        <w:tc>
          <w:tcPr>
            <w:tcW w:w="2894" w:type="dxa"/>
            <w:vMerge/>
            <w:vAlign w:val="center"/>
          </w:tcPr>
          <w:p w:rsidR="00EB2E06" w:rsidRPr="00A93F79" w:rsidRDefault="00EB2E0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EB2E06" w:rsidRPr="00A93F79" w:rsidRDefault="00EB2E06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Update IALA Guideline 1107 on the reporting of results of e-navigation testbeds</w:t>
            </w:r>
          </w:p>
        </w:tc>
        <w:tc>
          <w:tcPr>
            <w:tcW w:w="3804" w:type="dxa"/>
            <w:vAlign w:val="center"/>
          </w:tcPr>
          <w:p w:rsidR="00EB2E06" w:rsidRPr="00A93F79" w:rsidRDefault="00EB2E06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Review guideline </w:t>
            </w:r>
          </w:p>
        </w:tc>
        <w:tc>
          <w:tcPr>
            <w:tcW w:w="465" w:type="dxa"/>
            <w:vAlign w:val="center"/>
          </w:tcPr>
          <w:p w:rsidR="00EB2E06" w:rsidRPr="00A93F79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A93F79" w:rsidRDefault="00EB2E0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B2E06" w:rsidRPr="00A93F79" w:rsidRDefault="00EB2E0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EB2E06" w:rsidRPr="00A93F79" w:rsidRDefault="00EB2E0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B2E06" w:rsidRPr="00A93F79" w:rsidRDefault="0046612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46612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&lt;</w:t>
            </w:r>
          </w:p>
        </w:tc>
        <w:tc>
          <w:tcPr>
            <w:tcW w:w="284" w:type="dxa"/>
            <w:vAlign w:val="center"/>
          </w:tcPr>
          <w:p w:rsidR="00EB2E06" w:rsidRPr="00A93F79" w:rsidRDefault="00EB2E0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EB2E06" w:rsidRPr="00A93F79" w:rsidRDefault="00EB2E0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B2E06" w:rsidRPr="00A93F79" w:rsidRDefault="00CB0C27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Completed</w:t>
            </w:r>
          </w:p>
        </w:tc>
      </w:tr>
      <w:tr w:rsidR="00EB2E06" w:rsidRPr="00A93F79" w:rsidTr="00BE49FF">
        <w:tc>
          <w:tcPr>
            <w:tcW w:w="2894" w:type="dxa"/>
            <w:vAlign w:val="center"/>
          </w:tcPr>
          <w:p w:rsidR="00EB2E06" w:rsidRPr="00A93F79" w:rsidRDefault="00EB2E0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Analysis of results of testbeds</w:t>
            </w:r>
          </w:p>
        </w:tc>
        <w:tc>
          <w:tcPr>
            <w:tcW w:w="4680" w:type="dxa"/>
            <w:vAlign w:val="center"/>
          </w:tcPr>
          <w:p w:rsidR="00EA6A28" w:rsidRPr="00A93F79" w:rsidRDefault="003102A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 xml:space="preserve">Monitor </w:t>
            </w:r>
            <w:r w:rsidR="008E4205" w:rsidRPr="00A93F79">
              <w:rPr>
                <w:rFonts w:ascii="Calibri" w:eastAsiaTheme="minorEastAsia" w:hAnsi="Calibri" w:cs="Arial"/>
                <w:sz w:val="18"/>
                <w:szCs w:val="18"/>
              </w:rPr>
              <w:t>t</w:t>
            </w:r>
            <w:r w:rsidR="00EB2E06" w:rsidRPr="00A93F79">
              <w:rPr>
                <w:rFonts w:ascii="Calibri" w:hAnsi="Calibri" w:cs="Arial"/>
                <w:sz w:val="18"/>
                <w:szCs w:val="18"/>
              </w:rPr>
              <w:t xml:space="preserve">estbed outcomes (lessons learnt) and </w:t>
            </w: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advise the membership as appropriate</w:t>
            </w:r>
          </w:p>
        </w:tc>
        <w:tc>
          <w:tcPr>
            <w:tcW w:w="3804" w:type="dxa"/>
            <w:vAlign w:val="center"/>
          </w:tcPr>
          <w:p w:rsidR="00EB2E06" w:rsidRPr="00A93F79" w:rsidRDefault="003102A7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 w:cs="Arial"/>
                <w:sz w:val="18"/>
                <w:szCs w:val="18"/>
              </w:rPr>
              <w:t>Monitor and communicate</w:t>
            </w:r>
          </w:p>
        </w:tc>
        <w:tc>
          <w:tcPr>
            <w:tcW w:w="465" w:type="dxa"/>
            <w:vAlign w:val="center"/>
          </w:tcPr>
          <w:p w:rsidR="00EB2E06" w:rsidRPr="00A93F79" w:rsidRDefault="00EB2E0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EB2E06" w:rsidRPr="00A93F79" w:rsidRDefault="000667D0" w:rsidP="00EB2E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EB2E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A93F79" w:rsidRDefault="000667D0" w:rsidP="00EB2E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EB2E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EB2E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EB2E06" w:rsidRPr="00A93F79" w:rsidRDefault="000667D0" w:rsidP="00EB2E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EB2E06" w:rsidRPr="00A93F79" w:rsidRDefault="000667D0" w:rsidP="00EB2E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EB2E06" w:rsidRPr="00A93F79" w:rsidRDefault="00EB2E06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Ongoing</w:t>
            </w:r>
          </w:p>
        </w:tc>
      </w:tr>
      <w:tr w:rsidR="007D223E" w:rsidRPr="00A93F79" w:rsidTr="00513D97">
        <w:tc>
          <w:tcPr>
            <w:tcW w:w="2894" w:type="dxa"/>
            <w:vMerge w:val="restart"/>
            <w:vAlign w:val="center"/>
          </w:tcPr>
          <w:p w:rsidR="007D223E" w:rsidRPr="00A93F79" w:rsidRDefault="007D223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Assistance to the IALA Membership</w:t>
            </w:r>
          </w:p>
        </w:tc>
        <w:tc>
          <w:tcPr>
            <w:tcW w:w="4680" w:type="dxa"/>
            <w:vAlign w:val="center"/>
          </w:tcPr>
          <w:p w:rsidR="00EA6A28" w:rsidRPr="00A93F79" w:rsidRDefault="003102A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Provide guidance to </w:t>
            </w:r>
            <w:r w:rsidR="007D223E" w:rsidRPr="00A93F79">
              <w:rPr>
                <w:rFonts w:ascii="Calibri" w:hAnsi="Calibri"/>
                <w:sz w:val="18"/>
                <w:szCs w:val="18"/>
              </w:rPr>
              <w:t xml:space="preserve">IALA 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>m</w:t>
            </w:r>
            <w:r w:rsidR="007D223E" w:rsidRPr="00A93F79">
              <w:rPr>
                <w:rFonts w:ascii="Calibri" w:hAnsi="Calibri"/>
                <w:sz w:val="18"/>
                <w:szCs w:val="18"/>
              </w:rPr>
              <w:t xml:space="preserve">embers to 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formulate </w:t>
            </w:r>
            <w:r w:rsidR="007D223E" w:rsidRPr="00A93F79">
              <w:rPr>
                <w:rFonts w:ascii="Calibri" w:hAnsi="Calibri"/>
                <w:sz w:val="18"/>
                <w:szCs w:val="18"/>
              </w:rPr>
              <w:t xml:space="preserve">the scope 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and topics </w:t>
            </w:r>
            <w:r w:rsidR="007D223E" w:rsidRPr="00A93F79">
              <w:rPr>
                <w:rFonts w:ascii="Calibri" w:hAnsi="Calibri"/>
                <w:sz w:val="18"/>
                <w:szCs w:val="18"/>
              </w:rPr>
              <w:t>of their testbeds</w:t>
            </w:r>
          </w:p>
        </w:tc>
        <w:tc>
          <w:tcPr>
            <w:tcW w:w="3804" w:type="dxa"/>
            <w:vAlign w:val="center"/>
          </w:tcPr>
          <w:p w:rsidR="007D223E" w:rsidRPr="00A93F79" w:rsidRDefault="003102A7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Guidance and </w:t>
            </w:r>
            <w:r w:rsidR="007D223E" w:rsidRPr="00A93F79">
              <w:rPr>
                <w:rFonts w:ascii="Calibri" w:hAnsi="Calibri"/>
                <w:sz w:val="18"/>
                <w:szCs w:val="18"/>
              </w:rPr>
              <w:t>Technical cooperation initiatives</w:t>
            </w:r>
          </w:p>
        </w:tc>
        <w:tc>
          <w:tcPr>
            <w:tcW w:w="465" w:type="dxa"/>
            <w:vAlign w:val="center"/>
          </w:tcPr>
          <w:p w:rsidR="007D223E" w:rsidRPr="00A93F79" w:rsidRDefault="007F339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7D223E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7D223E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7D223E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7D223E" w:rsidRPr="00A93F79" w:rsidRDefault="008B16DA" w:rsidP="00513D97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O</w:t>
            </w:r>
            <w:r w:rsidR="007D223E" w:rsidRPr="00A93F79">
              <w:rPr>
                <w:rFonts w:ascii="Calibri" w:hAnsi="Calibri"/>
                <w:sz w:val="18"/>
                <w:szCs w:val="18"/>
              </w:rPr>
              <w:t>ngoing</w:t>
            </w:r>
          </w:p>
        </w:tc>
      </w:tr>
      <w:tr w:rsidR="003A0EBF" w:rsidRPr="00A93F79" w:rsidTr="00513D97">
        <w:tc>
          <w:tcPr>
            <w:tcW w:w="2894" w:type="dxa"/>
            <w:vMerge/>
            <w:vAlign w:val="center"/>
          </w:tcPr>
          <w:p w:rsidR="003A0EBF" w:rsidRPr="00A93F79" w:rsidRDefault="003A0EBF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EA6A28" w:rsidRPr="00A93F79" w:rsidRDefault="003102A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Jointly (with WG 1) develop </w:t>
            </w:r>
            <w:r w:rsidR="003A0EBF" w:rsidRPr="00A93F79">
              <w:rPr>
                <w:rFonts w:ascii="Calibri" w:hAnsi="Calibri"/>
                <w:sz w:val="18"/>
                <w:szCs w:val="18"/>
              </w:rPr>
              <w:t xml:space="preserve">an IALA Seminar 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to include </w:t>
            </w:r>
            <w:r w:rsidR="003A0EBF" w:rsidRPr="00A93F79">
              <w:rPr>
                <w:rFonts w:ascii="Calibri" w:hAnsi="Calibri"/>
                <w:sz w:val="18"/>
                <w:szCs w:val="18"/>
              </w:rPr>
              <w:t>e-navigation testbed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>s</w:t>
            </w:r>
            <w:r w:rsidR="003A0EBF" w:rsidRPr="00A93F79">
              <w:rPr>
                <w:rFonts w:ascii="Calibri" w:hAnsi="Calibri"/>
                <w:sz w:val="18"/>
                <w:szCs w:val="18"/>
              </w:rPr>
              <w:t xml:space="preserve"> in 2016/17</w:t>
            </w:r>
          </w:p>
        </w:tc>
        <w:tc>
          <w:tcPr>
            <w:tcW w:w="3804" w:type="dxa"/>
            <w:vAlign w:val="center"/>
          </w:tcPr>
          <w:p w:rsidR="003A0EBF" w:rsidRPr="00A93F79" w:rsidRDefault="003A0EBF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Develop proposal</w:t>
            </w:r>
            <w:r w:rsidR="003102A7" w:rsidRPr="00A93F79">
              <w:rPr>
                <w:rFonts w:ascii="Calibri" w:eastAsiaTheme="minorEastAsia" w:hAnsi="Calibri"/>
                <w:sz w:val="18"/>
                <w:szCs w:val="18"/>
              </w:rPr>
              <w:t xml:space="preserve"> with WG 1</w:t>
            </w:r>
            <w:r w:rsidRPr="00A93F79">
              <w:rPr>
                <w:rFonts w:ascii="Calibri" w:hAnsi="Calibri"/>
                <w:sz w:val="18"/>
                <w:szCs w:val="18"/>
              </w:rPr>
              <w:t>/seek Council approval</w:t>
            </w:r>
          </w:p>
        </w:tc>
        <w:tc>
          <w:tcPr>
            <w:tcW w:w="465" w:type="dxa"/>
            <w:vAlign w:val="center"/>
          </w:tcPr>
          <w:p w:rsidR="003A0EBF" w:rsidRPr="00A93F79" w:rsidRDefault="003A0EBF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A0EBF" w:rsidRPr="00A93F79" w:rsidRDefault="00CB0C27" w:rsidP="00513D97">
            <w:pPr>
              <w:ind w:left="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Completed</w:t>
            </w:r>
          </w:p>
        </w:tc>
      </w:tr>
      <w:tr w:rsidR="003A0EBF" w:rsidRPr="00A93F79" w:rsidTr="00513D97">
        <w:tc>
          <w:tcPr>
            <w:tcW w:w="2894" w:type="dxa"/>
            <w:vMerge/>
            <w:vAlign w:val="center"/>
          </w:tcPr>
          <w:p w:rsidR="003A0EBF" w:rsidRPr="00A93F79" w:rsidRDefault="003A0EBF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3A0EBF" w:rsidRPr="00A93F79" w:rsidRDefault="003A0EBF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Risk assessment and management plan</w:t>
            </w:r>
          </w:p>
        </w:tc>
        <w:tc>
          <w:tcPr>
            <w:tcW w:w="3804" w:type="dxa"/>
            <w:vAlign w:val="center"/>
          </w:tcPr>
          <w:p w:rsidR="003A0EBF" w:rsidRPr="00A93F79" w:rsidRDefault="003A0EBF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Risk Management Plan</w:t>
            </w:r>
          </w:p>
        </w:tc>
        <w:tc>
          <w:tcPr>
            <w:tcW w:w="465" w:type="dxa"/>
            <w:vAlign w:val="center"/>
          </w:tcPr>
          <w:p w:rsidR="003A0EBF" w:rsidRPr="00A93F79" w:rsidRDefault="00B5750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3A0EBF" w:rsidRPr="00A93F79" w:rsidRDefault="003675A2" w:rsidP="00513D97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Ongoing</w:t>
            </w:r>
            <w:del w:id="85" w:author="Seamus Doyle" w:date="2017-02-24T16:07:00Z">
              <w:r w:rsidR="00642069" w:rsidRPr="00A93F79" w:rsidDel="009F7D21">
                <w:rPr>
                  <w:rFonts w:ascii="Calibri" w:hAnsi="Calibri"/>
                  <w:sz w:val="18"/>
                  <w:szCs w:val="18"/>
                </w:rPr>
                <w:delText>Ongoing</w:delText>
              </w:r>
            </w:del>
          </w:p>
        </w:tc>
      </w:tr>
      <w:tr w:rsidR="003A0EBF" w:rsidRPr="00A93F79" w:rsidTr="00513D97">
        <w:tc>
          <w:tcPr>
            <w:tcW w:w="2894" w:type="dxa"/>
            <w:vMerge/>
            <w:vAlign w:val="center"/>
          </w:tcPr>
          <w:p w:rsidR="003A0EBF" w:rsidRPr="00A93F79" w:rsidRDefault="003A0EBF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3A0EBF" w:rsidRPr="00A93F79" w:rsidRDefault="00DE537F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Revise and maintain e-Navigation roadmap</w:t>
            </w:r>
          </w:p>
        </w:tc>
        <w:tc>
          <w:tcPr>
            <w:tcW w:w="3804" w:type="dxa"/>
            <w:vAlign w:val="center"/>
          </w:tcPr>
          <w:p w:rsidR="003A0EBF" w:rsidRPr="00A93F79" w:rsidRDefault="00DE537F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Plan and Liaison notes</w:t>
            </w:r>
          </w:p>
        </w:tc>
        <w:tc>
          <w:tcPr>
            <w:tcW w:w="465" w:type="dxa"/>
            <w:vAlign w:val="center"/>
          </w:tcPr>
          <w:p w:rsidR="003A0EBF" w:rsidRPr="00A93F79" w:rsidRDefault="00DE537F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A93F79" w:rsidRDefault="000667D0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A0EBF" w:rsidRPr="00A93F79" w:rsidRDefault="003A0EBF" w:rsidP="00EB2E06">
            <w:pPr>
              <w:jc w:val="center"/>
              <w:rPr>
                <w:rFonts w:ascii="Calibri" w:hAnsi="Calibri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A0EBF" w:rsidRPr="00A93F79" w:rsidRDefault="00CE73FF" w:rsidP="00513D97">
            <w:pPr>
              <w:ind w:left="85"/>
              <w:rPr>
                <w:rFonts w:ascii="Calibri" w:hAnsi="Calibri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hint="eastAsia"/>
                <w:sz w:val="18"/>
                <w:szCs w:val="18"/>
                <w:lang w:eastAsia="ja-JP"/>
              </w:rPr>
              <w:t>Completed</w:t>
            </w:r>
          </w:p>
        </w:tc>
      </w:tr>
      <w:tr w:rsidR="00293779" w:rsidRPr="00A93F79" w:rsidTr="00513D97">
        <w:tc>
          <w:tcPr>
            <w:tcW w:w="2894" w:type="dxa"/>
            <w:vMerge w:val="restart"/>
            <w:vAlign w:val="center"/>
          </w:tcPr>
          <w:p w:rsidR="00293779" w:rsidRPr="00A93F79" w:rsidRDefault="007D223E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Discussion platform</w:t>
            </w:r>
          </w:p>
        </w:tc>
        <w:tc>
          <w:tcPr>
            <w:tcW w:w="4680" w:type="dxa"/>
            <w:vAlign w:val="center"/>
          </w:tcPr>
          <w:p w:rsidR="00293779" w:rsidRPr="00A93F79" w:rsidRDefault="00293779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293779" w:rsidRPr="00A93F79" w:rsidRDefault="00293779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293779" w:rsidRPr="00A93F79" w:rsidRDefault="00293779" w:rsidP="00DE537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DE537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93779" w:rsidRPr="00A93F79" w:rsidRDefault="00293779" w:rsidP="00DE537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DE537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DE537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DE537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93779" w:rsidRPr="00A93F79" w:rsidRDefault="00293779" w:rsidP="00DE537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E537F" w:rsidRPr="00A93F79" w:rsidRDefault="00B73CE0" w:rsidP="00513D97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Withdrawn</w:t>
            </w:r>
          </w:p>
        </w:tc>
      </w:tr>
      <w:tr w:rsidR="008D1868" w:rsidRPr="00A93F79" w:rsidTr="00513D97">
        <w:tc>
          <w:tcPr>
            <w:tcW w:w="2894" w:type="dxa"/>
            <w:vMerge/>
            <w:vAlign w:val="center"/>
          </w:tcPr>
          <w:p w:rsidR="008D1868" w:rsidRPr="00A93F79" w:rsidRDefault="008D1868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EA6A28" w:rsidRPr="00A93F79" w:rsidRDefault="00EA6A28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8D1868" w:rsidRPr="00A93F79" w:rsidRDefault="008D1868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8D1868" w:rsidRPr="00A93F79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D1868" w:rsidRPr="00A93F79" w:rsidRDefault="00CE73FF" w:rsidP="00513D97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eastAsia="ja-JP"/>
              </w:rPr>
              <w:t>Cancelled</w:t>
            </w:r>
          </w:p>
        </w:tc>
      </w:tr>
      <w:tr w:rsidR="008D1868" w:rsidRPr="00A93F79" w:rsidTr="00513D97">
        <w:tc>
          <w:tcPr>
            <w:tcW w:w="2894" w:type="dxa"/>
            <w:vMerge w:val="restart"/>
            <w:vAlign w:val="center"/>
          </w:tcPr>
          <w:p w:rsidR="008D1868" w:rsidRPr="00A93F79" w:rsidRDefault="00686914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Implementation</w:t>
            </w:r>
          </w:p>
        </w:tc>
        <w:tc>
          <w:tcPr>
            <w:tcW w:w="4680" w:type="dxa"/>
            <w:vAlign w:val="center"/>
          </w:tcPr>
          <w:p w:rsidR="008D1868" w:rsidRPr="00A93F79" w:rsidRDefault="008D1868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 w:rsidDel="00324197">
              <w:rPr>
                <w:rFonts w:ascii="Calibri" w:hAnsi="Calibri"/>
                <w:sz w:val="18"/>
                <w:szCs w:val="18"/>
                <w:lang w:val="en-IE"/>
              </w:rPr>
              <w:t xml:space="preserve">Liaise with IMO on e-navigation </w:t>
            </w:r>
            <w:r w:rsidRPr="00A93F79">
              <w:rPr>
                <w:rFonts w:ascii="Calibri" w:hAnsi="Calibri"/>
                <w:sz w:val="18"/>
                <w:szCs w:val="18"/>
                <w:lang w:val="en-IE"/>
              </w:rPr>
              <w:t xml:space="preserve">implementation and related regulatory </w:t>
            </w:r>
            <w:r w:rsidRPr="00A93F79" w:rsidDel="00324197">
              <w:rPr>
                <w:rFonts w:ascii="Calibri" w:hAnsi="Calibri"/>
                <w:sz w:val="18"/>
                <w:szCs w:val="18"/>
                <w:lang w:val="en-IE"/>
              </w:rPr>
              <w:t>matters</w:t>
            </w:r>
          </w:p>
        </w:tc>
        <w:tc>
          <w:tcPr>
            <w:tcW w:w="3804" w:type="dxa"/>
            <w:vAlign w:val="center"/>
          </w:tcPr>
          <w:p w:rsidR="008D1868" w:rsidRPr="00A93F79" w:rsidRDefault="008D1868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 w:rsidDel="00324197">
              <w:rPr>
                <w:rFonts w:ascii="Calibri" w:hAnsi="Calibri"/>
                <w:sz w:val="18"/>
                <w:szCs w:val="18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8D1868" w:rsidRPr="00A93F79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D1868" w:rsidRPr="00A93F79" w:rsidRDefault="00EE0165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8D1868" w:rsidRPr="00A93F79" w:rsidRDefault="00EE0165" w:rsidP="00513D97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  <w:r w:rsidR="008D1868" w:rsidRPr="00A93F79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</w:tr>
      <w:tr w:rsidR="008D1868" w:rsidRPr="00A93F79" w:rsidTr="00513D97">
        <w:tc>
          <w:tcPr>
            <w:tcW w:w="2894" w:type="dxa"/>
            <w:vMerge/>
            <w:vAlign w:val="center"/>
          </w:tcPr>
          <w:p w:rsidR="008D1868" w:rsidRPr="00A93F79" w:rsidRDefault="008D1868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8D1868" w:rsidRPr="00A93F79" w:rsidRDefault="008D1868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Monitor and analyse the execution of relevant tasks, in particular those in the IMO e-Navigation strategy implementation plan</w:t>
            </w:r>
            <w:r w:rsidRPr="00A93F79" w:rsidDel="00324197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3804" w:type="dxa"/>
            <w:vAlign w:val="center"/>
          </w:tcPr>
          <w:p w:rsidR="008D1868" w:rsidRPr="00A93F79" w:rsidRDefault="008D1868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8D1868" w:rsidRPr="00A93F79" w:rsidRDefault="008D186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 w:rsidDel="002551AB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8D1868" w:rsidRPr="00A93F79" w:rsidRDefault="008D1868" w:rsidP="00162137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A93F79" w:rsidRDefault="000667D0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8D1868" w:rsidRPr="00A93F79" w:rsidRDefault="008D1868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D1868" w:rsidRPr="00A93F79" w:rsidRDefault="00EE0165" w:rsidP="00162137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8D1868" w:rsidRPr="00A93F79" w:rsidRDefault="00EE0165" w:rsidP="00513D97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3B6615" w:rsidRPr="00A93F79" w:rsidTr="00513D97">
        <w:tc>
          <w:tcPr>
            <w:tcW w:w="2894" w:type="dxa"/>
            <w:vMerge/>
            <w:vAlign w:val="center"/>
          </w:tcPr>
          <w:p w:rsidR="003B6615" w:rsidRPr="00A93F79" w:rsidRDefault="003B661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3B6615" w:rsidRPr="00A93F79" w:rsidRDefault="003B661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Provide implementation guidance on developments in the e-Navigation domain, in cooperation with other IGO/NGOs</w:t>
            </w:r>
          </w:p>
        </w:tc>
        <w:tc>
          <w:tcPr>
            <w:tcW w:w="3804" w:type="dxa"/>
            <w:vAlign w:val="center"/>
          </w:tcPr>
          <w:p w:rsidR="003B6615" w:rsidRPr="00A93F79" w:rsidRDefault="003B661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Guidance </w:t>
            </w:r>
          </w:p>
        </w:tc>
        <w:tc>
          <w:tcPr>
            <w:tcW w:w="465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3B661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B6615" w:rsidRPr="00A93F79" w:rsidRDefault="00EE016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A93F79" w:rsidRDefault="0046612B" w:rsidP="00513D97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3B6615" w:rsidRPr="00A93F79" w:rsidTr="00513D97">
        <w:tc>
          <w:tcPr>
            <w:tcW w:w="2894" w:type="dxa"/>
            <w:vMerge/>
            <w:vAlign w:val="center"/>
          </w:tcPr>
          <w:p w:rsidR="003B6615" w:rsidRPr="00A93F79" w:rsidRDefault="003B661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3B6615" w:rsidRPr="00A93F79" w:rsidRDefault="003B661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Provide guidance and support to the decision-making process related to the implementation of e-navigation </w:t>
            </w:r>
          </w:p>
        </w:tc>
        <w:tc>
          <w:tcPr>
            <w:tcW w:w="3804" w:type="dxa"/>
            <w:vAlign w:val="center"/>
          </w:tcPr>
          <w:p w:rsidR="003B6615" w:rsidRPr="00A93F79" w:rsidRDefault="003B661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Guidance </w:t>
            </w:r>
          </w:p>
        </w:tc>
        <w:tc>
          <w:tcPr>
            <w:tcW w:w="465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3B661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B6615" w:rsidRPr="00A93F79" w:rsidRDefault="00EE016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A93F79" w:rsidRDefault="0046612B" w:rsidP="00513D97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3B6615" w:rsidRPr="00A93F79" w:rsidTr="00513D97">
        <w:tc>
          <w:tcPr>
            <w:tcW w:w="2894" w:type="dxa"/>
            <w:vMerge/>
            <w:vAlign w:val="center"/>
          </w:tcPr>
          <w:p w:rsidR="003B6615" w:rsidRPr="00A93F79" w:rsidRDefault="003B661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3B6615" w:rsidRPr="00A93F79" w:rsidRDefault="003B661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Support IMO with the future development and implementation of e-navigation </w:t>
            </w:r>
            <w:r w:rsidR="00C7301B" w:rsidRPr="00A93F79">
              <w:rPr>
                <w:rFonts w:ascii="Calibri" w:hAnsi="Calibri"/>
                <w:sz w:val="18"/>
                <w:szCs w:val="18"/>
              </w:rPr>
              <w:t>and contribute to related tasks</w:t>
            </w:r>
          </w:p>
        </w:tc>
        <w:tc>
          <w:tcPr>
            <w:tcW w:w="3804" w:type="dxa"/>
            <w:vAlign w:val="center"/>
          </w:tcPr>
          <w:p w:rsidR="003B6615" w:rsidRPr="00A93F79" w:rsidRDefault="003B661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3B661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B6615" w:rsidRPr="00A93F79" w:rsidRDefault="00EE016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A93F79" w:rsidRDefault="0046612B" w:rsidP="00513D97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</w:p>
        </w:tc>
      </w:tr>
      <w:tr w:rsidR="003B6615" w:rsidRPr="00A93F79" w:rsidTr="00BE49FF">
        <w:tc>
          <w:tcPr>
            <w:tcW w:w="2894" w:type="dxa"/>
            <w:vMerge/>
            <w:vAlign w:val="center"/>
          </w:tcPr>
          <w:p w:rsidR="003B6615" w:rsidRPr="00A93F79" w:rsidRDefault="003B661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3B6615" w:rsidRPr="00A93F79" w:rsidRDefault="003B661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Monitor ship board developments in order to provide ap</w:t>
            </w:r>
            <w:r w:rsidR="00E93F15" w:rsidRPr="00A93F79">
              <w:rPr>
                <w:rFonts w:ascii="Calibri" w:hAnsi="Calibri"/>
                <w:sz w:val="18"/>
                <w:szCs w:val="18"/>
              </w:rPr>
              <w:t>propriate e-Navigation services</w:t>
            </w:r>
          </w:p>
        </w:tc>
        <w:tc>
          <w:tcPr>
            <w:tcW w:w="3804" w:type="dxa"/>
            <w:vAlign w:val="center"/>
          </w:tcPr>
          <w:p w:rsidR="003B6615" w:rsidRPr="00A93F79" w:rsidRDefault="003B661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Rapporteur reports</w:t>
            </w:r>
          </w:p>
        </w:tc>
        <w:tc>
          <w:tcPr>
            <w:tcW w:w="465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3B661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B6615" w:rsidRPr="00A93F79" w:rsidRDefault="00EE016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3B6615" w:rsidRPr="00A93F79" w:rsidRDefault="00EE0165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Recurring</w:t>
            </w:r>
            <w:r w:rsidR="008F2195">
              <w:rPr>
                <w:rFonts w:ascii="Calibri" w:hAnsi="Calibri" w:cs="Arial"/>
                <w:sz w:val="18"/>
                <w:szCs w:val="18"/>
              </w:rPr>
              <w:t xml:space="preserve"> w/</w:t>
            </w:r>
            <w:r w:rsidR="00B73CE0" w:rsidRPr="00A93F79">
              <w:rPr>
                <w:rFonts w:ascii="Calibri" w:hAnsi="Calibri" w:cs="Arial"/>
                <w:sz w:val="18"/>
                <w:szCs w:val="18"/>
              </w:rPr>
              <w:t>WG5</w:t>
            </w:r>
          </w:p>
        </w:tc>
      </w:tr>
      <w:tr w:rsidR="003B6615" w:rsidRPr="00A93F79" w:rsidTr="00513D97">
        <w:tc>
          <w:tcPr>
            <w:tcW w:w="2894" w:type="dxa"/>
            <w:vMerge/>
            <w:vAlign w:val="center"/>
          </w:tcPr>
          <w:p w:rsidR="003B6615" w:rsidRPr="00A93F79" w:rsidRDefault="003B6615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3B6615" w:rsidRPr="00A93F79" w:rsidRDefault="003B661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Inform IALA’s Legal Advisory Panel (LAP) of any apparent legal implications of emerging implementation issues</w:t>
            </w:r>
          </w:p>
        </w:tc>
        <w:tc>
          <w:tcPr>
            <w:tcW w:w="3804" w:type="dxa"/>
            <w:vAlign w:val="center"/>
          </w:tcPr>
          <w:p w:rsidR="003B6615" w:rsidRPr="00A93F79" w:rsidRDefault="003B661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  <w:p w:rsidR="003B6615" w:rsidRPr="00A93F79" w:rsidRDefault="003B661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3B6615" w:rsidRPr="00A93F79" w:rsidRDefault="003B6615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3B6615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:rsidR="006E7B9A" w:rsidRPr="00A93F79" w:rsidRDefault="00C7301B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Ongoing</w:t>
            </w:r>
          </w:p>
        </w:tc>
      </w:tr>
      <w:tr w:rsidR="00293779" w:rsidRPr="00A93F79" w:rsidTr="0046612B">
        <w:tc>
          <w:tcPr>
            <w:tcW w:w="2894" w:type="dxa"/>
            <w:vMerge w:val="restart"/>
            <w:vAlign w:val="center"/>
          </w:tcPr>
          <w:p w:rsidR="00293779" w:rsidRPr="00A93F79" w:rsidRDefault="00293779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Monitoring of developments nationally and regionally, and effect on competent authorities</w:t>
            </w:r>
          </w:p>
        </w:tc>
        <w:tc>
          <w:tcPr>
            <w:tcW w:w="4680" w:type="dxa"/>
            <w:vAlign w:val="center"/>
          </w:tcPr>
          <w:p w:rsidR="00293779" w:rsidRPr="00A93F79" w:rsidRDefault="003102A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>Evaluate developments and identify potential impact on authorities</w:t>
            </w:r>
          </w:p>
        </w:tc>
        <w:tc>
          <w:tcPr>
            <w:tcW w:w="3804" w:type="dxa"/>
            <w:vAlign w:val="center"/>
          </w:tcPr>
          <w:p w:rsidR="006E7B9A" w:rsidRPr="00A93F79" w:rsidRDefault="003102A7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 </w:t>
            </w:r>
            <w:r w:rsidR="00B73CE0" w:rsidRPr="00A93F79">
              <w:rPr>
                <w:rFonts w:ascii="Calibri" w:hAnsi="Calibri"/>
                <w:sz w:val="18"/>
                <w:szCs w:val="18"/>
              </w:rPr>
              <w:t>Rapporteur reports</w:t>
            </w:r>
          </w:p>
        </w:tc>
        <w:tc>
          <w:tcPr>
            <w:tcW w:w="465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93779" w:rsidRPr="00A93F79" w:rsidRDefault="00293779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93779" w:rsidRPr="00A93F79" w:rsidRDefault="00293779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93779" w:rsidRPr="00A93F79" w:rsidRDefault="00293779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6A28" w:rsidRPr="00A93F79" w:rsidRDefault="00D509DF" w:rsidP="0046612B">
            <w:pPr>
              <w:ind w:left="85"/>
              <w:rPr>
                <w:rFonts w:ascii="Calibri" w:eastAsiaTheme="majorEastAsia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Recurring</w:t>
            </w:r>
          </w:p>
        </w:tc>
      </w:tr>
      <w:tr w:rsidR="00293779" w:rsidRPr="00A93F79" w:rsidTr="00BE49FF">
        <w:tblPrEx>
          <w:tblW w:w="14781" w:type="dxa"/>
          <w:tblInd w:w="-459" w:type="dxa"/>
          <w:tblLayout w:type="fixed"/>
          <w:tblCellMar>
            <w:left w:w="0" w:type="dxa"/>
            <w:right w:w="0" w:type="dxa"/>
          </w:tblCellMar>
          <w:tblPrExChange w:id="86" w:author="jorge arroyo" w:date="2017-03-16T10:19:00Z">
            <w:tblPrEx>
              <w:tblW w:w="14781" w:type="dxa"/>
              <w:tblInd w:w="-459" w:type="dxa"/>
              <w:tblLayout w:type="fixed"/>
              <w:tblCellMar>
                <w:left w:w="0" w:type="dxa"/>
                <w:right w:w="0" w:type="dxa"/>
              </w:tblCellMar>
            </w:tblPrEx>
          </w:tblPrExChange>
        </w:tblPrEx>
        <w:trPr>
          <w:trHeight w:val="656"/>
          <w:trPrChange w:id="87" w:author="jorge arroyo" w:date="2017-03-16T10:19:00Z">
            <w:trPr>
              <w:gridBefore w:val="1"/>
            </w:trPr>
          </w:trPrChange>
        </w:trPr>
        <w:tc>
          <w:tcPr>
            <w:tcW w:w="2894" w:type="dxa"/>
            <w:vMerge/>
            <w:tcBorders>
              <w:bottom w:val="double" w:sz="4" w:space="0" w:color="auto"/>
            </w:tcBorders>
            <w:vAlign w:val="center"/>
            <w:tcPrChange w:id="88" w:author="jorge arroyo" w:date="2017-03-16T10:19:00Z">
              <w:tcPr>
                <w:tcW w:w="3685" w:type="dxa"/>
                <w:gridSpan w:val="2"/>
                <w:vMerge/>
                <w:tcBorders>
                  <w:bottom w:val="double" w:sz="4" w:space="0" w:color="auto"/>
                </w:tcBorders>
                <w:vAlign w:val="center"/>
              </w:tcPr>
            </w:tcPrChange>
          </w:tcPr>
          <w:p w:rsidR="00293779" w:rsidRPr="00A93F79" w:rsidRDefault="00293779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double" w:sz="4" w:space="0" w:color="auto"/>
            </w:tcBorders>
            <w:vAlign w:val="center"/>
            <w:tcPrChange w:id="89" w:author="jorge arroyo" w:date="2017-03-16T10:19:00Z">
              <w:tcPr>
                <w:tcW w:w="5283" w:type="dxa"/>
                <w:gridSpan w:val="2"/>
                <w:tcBorders>
                  <w:bottom w:val="double" w:sz="4" w:space="0" w:color="auto"/>
                </w:tcBorders>
                <w:vAlign w:val="center"/>
              </w:tcPr>
            </w:tcPrChange>
          </w:tcPr>
          <w:p w:rsidR="0072010E" w:rsidRPr="00A93F79" w:rsidRDefault="00EE500A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Provide guidance on the implementation of MSPs and associated infrastructure to IALA membership </w:t>
            </w:r>
          </w:p>
        </w:tc>
        <w:tc>
          <w:tcPr>
            <w:tcW w:w="3804" w:type="dxa"/>
            <w:tcBorders>
              <w:bottom w:val="double" w:sz="4" w:space="0" w:color="auto"/>
            </w:tcBorders>
            <w:vAlign w:val="center"/>
            <w:tcPrChange w:id="90" w:author="jorge arroyo" w:date="2017-03-16T10:19:00Z">
              <w:tcPr>
                <w:tcW w:w="2410" w:type="dxa"/>
                <w:gridSpan w:val="2"/>
                <w:tcBorders>
                  <w:bottom w:val="double" w:sz="4" w:space="0" w:color="auto"/>
                </w:tcBorders>
                <w:vAlign w:val="center"/>
              </w:tcPr>
            </w:tcPrChange>
          </w:tcPr>
          <w:p w:rsidR="006E7B9A" w:rsidRPr="00A93F79" w:rsidRDefault="00EE0165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Guideline</w:t>
            </w: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  <w:tcPrChange w:id="91" w:author="jorge arroyo" w:date="2017-03-16T10:19:00Z">
              <w:tcPr>
                <w:tcW w:w="465" w:type="dxa"/>
                <w:gridSpan w:val="3"/>
                <w:tcBorders>
                  <w:bottom w:val="double" w:sz="4" w:space="0" w:color="auto"/>
                </w:tcBorders>
                <w:vAlign w:val="center"/>
              </w:tcPr>
            </w:tcPrChange>
          </w:tcPr>
          <w:p w:rsidR="00293779" w:rsidRPr="00A93F79" w:rsidRDefault="00CE73FF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4</w:t>
            </w: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  <w:tcPrChange w:id="92" w:author="jorge arroyo" w:date="2017-03-16T10:19:00Z">
              <w:tcPr>
                <w:tcW w:w="244" w:type="dxa"/>
                <w:gridSpan w:val="2"/>
                <w:tcBorders>
                  <w:bottom w:val="double" w:sz="4" w:space="0" w:color="auto"/>
                </w:tcBorders>
                <w:vAlign w:val="center"/>
              </w:tcPr>
            </w:tcPrChange>
          </w:tcPr>
          <w:p w:rsidR="00293779" w:rsidRPr="00A93F79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  <w:tcPrChange w:id="93" w:author="jorge arroyo" w:date="2017-03-16T10:19:00Z">
              <w:tcPr>
                <w:tcW w:w="284" w:type="dxa"/>
                <w:gridSpan w:val="2"/>
                <w:tcBorders>
                  <w:bottom w:val="double" w:sz="4" w:space="0" w:color="auto"/>
                </w:tcBorders>
                <w:vAlign w:val="center"/>
              </w:tcPr>
            </w:tcPrChange>
          </w:tcPr>
          <w:p w:rsidR="00293779" w:rsidRPr="00A93F79" w:rsidRDefault="00293779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  <w:tcPrChange w:id="94" w:author="jorge arroyo" w:date="2017-03-16T10:19:00Z">
              <w:tcPr>
                <w:tcW w:w="283" w:type="dxa"/>
                <w:gridSpan w:val="2"/>
                <w:tcBorders>
                  <w:bottom w:val="double" w:sz="4" w:space="0" w:color="auto"/>
                </w:tcBorders>
                <w:vAlign w:val="center"/>
              </w:tcPr>
            </w:tcPrChange>
          </w:tcPr>
          <w:p w:rsidR="00293779" w:rsidRPr="00A93F79" w:rsidRDefault="00293779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  <w:tcPrChange w:id="95" w:author="jorge arroyo" w:date="2017-03-16T10:19:00Z">
              <w:tcPr>
                <w:tcW w:w="284" w:type="dxa"/>
                <w:gridSpan w:val="2"/>
                <w:tcBorders>
                  <w:bottom w:val="double" w:sz="4" w:space="0" w:color="auto"/>
                </w:tcBorders>
                <w:vAlign w:val="center"/>
              </w:tcPr>
            </w:tcPrChange>
          </w:tcPr>
          <w:p w:rsidR="00293779" w:rsidRPr="00A93F79" w:rsidRDefault="00293779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  <w:tcPrChange w:id="96" w:author="jorge arroyo" w:date="2017-03-16T10:19:00Z">
              <w:tcPr>
                <w:tcW w:w="284" w:type="dxa"/>
                <w:gridSpan w:val="2"/>
                <w:tcBorders>
                  <w:bottom w:val="double" w:sz="4" w:space="0" w:color="auto"/>
                </w:tcBorders>
                <w:vAlign w:val="center"/>
              </w:tcPr>
            </w:tcPrChange>
          </w:tcPr>
          <w:p w:rsidR="00293779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  <w:tcPrChange w:id="97" w:author="jorge arroyo" w:date="2017-03-16T10:19:00Z">
              <w:tcPr>
                <w:tcW w:w="284" w:type="dxa"/>
                <w:gridSpan w:val="2"/>
                <w:tcBorders>
                  <w:bottom w:val="double" w:sz="4" w:space="0" w:color="auto"/>
                </w:tcBorders>
                <w:vAlign w:val="center"/>
              </w:tcPr>
            </w:tcPrChange>
          </w:tcPr>
          <w:p w:rsidR="00293779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  <w:tcPrChange w:id="98" w:author="jorge arroyo" w:date="2017-03-16T10:19:00Z">
              <w:tcPr>
                <w:tcW w:w="283" w:type="dxa"/>
                <w:tcBorders>
                  <w:bottom w:val="double" w:sz="4" w:space="0" w:color="auto"/>
                </w:tcBorders>
                <w:vAlign w:val="center"/>
              </w:tcPr>
            </w:tcPrChange>
          </w:tcPr>
          <w:p w:rsidR="00293779" w:rsidRPr="00A93F79" w:rsidRDefault="00293779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tcPrChange w:id="99" w:author="jorge arroyo" w:date="2017-03-16T10:19:00Z">
              <w:tcPr>
                <w:tcW w:w="992" w:type="dxa"/>
                <w:gridSpan w:val="2"/>
                <w:tcBorders>
                  <w:bottom w:val="double" w:sz="4" w:space="0" w:color="auto"/>
                </w:tcBorders>
              </w:tcPr>
            </w:tcPrChange>
          </w:tcPr>
          <w:p w:rsidR="006E7B9A" w:rsidRPr="00A93F79" w:rsidRDefault="008F2195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</w:rPr>
              <w:t>Ongoing w/</w:t>
            </w:r>
            <w:r w:rsidR="00B73CE0" w:rsidRPr="00A93F79">
              <w:rPr>
                <w:rFonts w:ascii="Calibri" w:hAnsi="Calibri" w:cs="Arial"/>
                <w:sz w:val="18"/>
                <w:szCs w:val="18"/>
              </w:rPr>
              <w:t>WG</w:t>
            </w:r>
            <w:r w:rsidR="00CE73FF" w:rsidRPr="00A93F79">
              <w:rPr>
                <w:rFonts w:ascii="Calibri" w:hAnsi="Calibri" w:cs="Arial" w:hint="eastAsia"/>
                <w:sz w:val="18"/>
                <w:szCs w:val="18"/>
                <w:lang w:eastAsia="ja-JP"/>
              </w:rPr>
              <w:t>1</w:t>
            </w:r>
          </w:p>
        </w:tc>
      </w:tr>
      <w:tr w:rsidR="00293779" w:rsidRPr="00A93F79" w:rsidTr="00CD1B85">
        <w:tc>
          <w:tcPr>
            <w:tcW w:w="14781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293779" w:rsidRPr="00A93F79" w:rsidRDefault="000667D0" w:rsidP="00A461F0">
            <w:pPr>
              <w:pStyle w:val="Agenda1"/>
              <w:tabs>
                <w:tab w:val="num" w:pos="459"/>
              </w:tabs>
              <w:ind w:left="185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td#5 – maritime service portfolios</w:t>
            </w:r>
          </w:p>
        </w:tc>
      </w:tr>
      <w:tr w:rsidR="00F839A6" w:rsidRPr="00A93F79" w:rsidTr="000B47B2">
        <w:trPr>
          <w:trHeight w:val="386"/>
        </w:trPr>
        <w:tc>
          <w:tcPr>
            <w:tcW w:w="2894" w:type="dxa"/>
            <w:vMerge w:val="restart"/>
            <w:vAlign w:val="center"/>
          </w:tcPr>
          <w:p w:rsidR="00F839A6" w:rsidRPr="00A93F79" w:rsidRDefault="00F839A6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IALA Domains management, data modelling and standardisation.</w:t>
            </w:r>
          </w:p>
          <w:p w:rsidR="00F839A6" w:rsidRPr="00A93F79" w:rsidRDefault="00F839A6" w:rsidP="00CD1B8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e-Navigation services arising from the Maritime Service Portfolios identified by the IMO Strategy Implementation Plan (SIP).</w:t>
            </w:r>
          </w:p>
        </w:tc>
        <w:tc>
          <w:tcPr>
            <w:tcW w:w="4680" w:type="dxa"/>
            <w:vAlign w:val="center"/>
          </w:tcPr>
          <w:p w:rsidR="00F839A6" w:rsidRPr="00A93F79" w:rsidRDefault="00F839A6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Develop Guideline/Recommendation on Maritime Service Portfolios</w:t>
            </w:r>
          </w:p>
        </w:tc>
        <w:tc>
          <w:tcPr>
            <w:tcW w:w="3804" w:type="dxa"/>
            <w:vAlign w:val="center"/>
          </w:tcPr>
          <w:p w:rsidR="00F839A6" w:rsidRPr="00A93F79" w:rsidRDefault="00F839A6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Guideline or Recommendation</w:t>
            </w:r>
          </w:p>
        </w:tc>
        <w:tc>
          <w:tcPr>
            <w:tcW w:w="465" w:type="dxa"/>
            <w:vAlign w:val="center"/>
          </w:tcPr>
          <w:p w:rsidR="00F839A6" w:rsidRPr="00A93F79" w:rsidRDefault="00F839A6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F839A6" w:rsidRPr="00A93F79" w:rsidRDefault="00F839A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F839A6" w:rsidRPr="00A93F79" w:rsidRDefault="00F839A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F839A6" w:rsidRPr="00A93F79" w:rsidRDefault="00F839A6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F839A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F839A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F839A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F839A6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:rsidR="00F839A6" w:rsidRPr="00A93F79" w:rsidRDefault="00F839A6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0F55A0" w:rsidRPr="00A93F79" w:rsidTr="00BE49FF">
        <w:tc>
          <w:tcPr>
            <w:tcW w:w="2894" w:type="dxa"/>
            <w:vMerge/>
          </w:tcPr>
          <w:p w:rsidR="000F55A0" w:rsidRPr="00A93F79" w:rsidRDefault="000F55A0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0F55A0" w:rsidRPr="00843FD8" w:rsidRDefault="000F55A0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z w:val="18"/>
                <w:szCs w:val="18"/>
              </w:rPr>
              <w:t>MSP1</w:t>
            </w:r>
            <w:r w:rsidRPr="00843FD8">
              <w:rPr>
                <w:rFonts w:ascii="Calibri" w:hAnsi="Calibri" w:cs="Arial"/>
                <w:sz w:val="18"/>
                <w:szCs w:val="18"/>
              </w:rPr>
              <w:t xml:space="preserve"> VTS Information Service (IS) / Operational User Requirements</w:t>
            </w:r>
          </w:p>
        </w:tc>
        <w:tc>
          <w:tcPr>
            <w:tcW w:w="3804" w:type="dxa"/>
            <w:vAlign w:val="center"/>
          </w:tcPr>
          <w:p w:rsidR="000F55A0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843FD8">
              <w:rPr>
                <w:rFonts w:ascii="Calibri" w:hAnsi="Calibri"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0F55A0" w:rsidRPr="00A93F79" w:rsidRDefault="000F55A0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0F55A0" w:rsidRPr="00A93F79" w:rsidRDefault="000F55A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F55A0" w:rsidRPr="00A93F79" w:rsidRDefault="000F55A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F55A0" w:rsidRPr="00A93F79" w:rsidRDefault="000F55A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F55A0" w:rsidRPr="00A93F79" w:rsidRDefault="000F55A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F55A0" w:rsidRPr="00A93F79" w:rsidRDefault="000F55A0" w:rsidP="002E4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F55A0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0F55A0" w:rsidRPr="00A93F79" w:rsidRDefault="000F55A0" w:rsidP="002E4C1F">
            <w:pPr>
              <w:pStyle w:val="Agenda2"/>
              <w:numPr>
                <w:ilvl w:val="0"/>
                <w:numId w:val="0"/>
              </w:numPr>
              <w:ind w:left="567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F55A0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Differ to VTS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 xml:space="preserve">MSP2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Navigational Assistance Service (NAS)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2E4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 xml:space="preserve">MSP3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Traffic Organization Service (TOS)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2E4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  <w:r w:rsidRPr="00A93F79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  <w:lang w:val="fr-FR"/>
              </w:rPr>
              <w:t>MSP4</w:t>
            </w:r>
            <w:r w:rsidRPr="00843FD8">
              <w:rPr>
                <w:rFonts w:ascii="Calibri" w:hAnsi="Calibri" w:cs="Arial"/>
                <w:strike/>
                <w:sz w:val="18"/>
                <w:szCs w:val="18"/>
                <w:lang w:val="fr-FR"/>
              </w:rPr>
              <w:t xml:space="preserve"> Local Port Service (LPS)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2E4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>MSP5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 xml:space="preserve"> Maritime Safety Information (MSI) Service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  <w:r w:rsidRPr="00A93F79">
              <w:rPr>
                <w:rFonts w:ascii="Calibri" w:hAnsi="Calibri"/>
                <w:sz w:val="18"/>
                <w:szCs w:val="18"/>
                <w:lang w:val="fr-FR"/>
              </w:rPr>
              <w:t xml:space="preserve"> 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  <w:lang w:val="en-US"/>
              </w:rPr>
              <w:t xml:space="preserve">MSP6 </w:t>
            </w:r>
            <w:r w:rsidRPr="00843FD8">
              <w:rPr>
                <w:rFonts w:ascii="Calibri" w:hAnsi="Calibri" w:cs="Arial"/>
                <w:strike/>
                <w:sz w:val="18"/>
                <w:szCs w:val="18"/>
                <w:lang w:val="en-US"/>
              </w:rPr>
              <w:t xml:space="preserve">Pilotage Service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2E4C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  <w:r w:rsidRPr="00A93F79">
              <w:rPr>
                <w:rFonts w:ascii="Calibri" w:hAnsi="Calibri"/>
                <w:sz w:val="18"/>
                <w:szCs w:val="18"/>
                <w:lang w:val="fr-FR"/>
              </w:rPr>
              <w:t xml:space="preserve"> 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  <w:lang w:val="en-US"/>
              </w:rPr>
              <w:t xml:space="preserve">MSP7 </w:t>
            </w:r>
            <w:r w:rsidRPr="00843FD8">
              <w:rPr>
                <w:rFonts w:ascii="Calibri" w:hAnsi="Calibri" w:cs="Arial"/>
                <w:strike/>
                <w:sz w:val="18"/>
                <w:szCs w:val="18"/>
                <w:lang w:val="en-US"/>
              </w:rPr>
              <w:t xml:space="preserve">Tugs Service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  <w:lang w:val="en-US"/>
              </w:rPr>
              <w:t>MSP8</w:t>
            </w:r>
            <w:r w:rsidRPr="00843FD8">
              <w:rPr>
                <w:rFonts w:ascii="Calibri" w:hAnsi="Calibri" w:cs="Arial"/>
                <w:strike/>
                <w:sz w:val="18"/>
                <w:szCs w:val="18"/>
                <w:lang w:val="en-US"/>
              </w:rPr>
              <w:t xml:space="preserve"> Vessel Shore Reporting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  <w:r w:rsidRPr="00A93F79">
              <w:rPr>
                <w:rFonts w:ascii="Calibri" w:hAnsi="Calibri"/>
                <w:sz w:val="18"/>
                <w:szCs w:val="18"/>
                <w:lang w:val="fr-FR"/>
              </w:rPr>
              <w:t xml:space="preserve"> </w:t>
            </w:r>
          </w:p>
        </w:tc>
      </w:tr>
      <w:tr w:rsidR="00B06633" w:rsidRPr="00A93F79" w:rsidTr="00843FD8">
        <w:trPr>
          <w:trHeight w:val="530"/>
        </w:trPr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>MSP9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 xml:space="preserve"> Telemedical Maritime Assistance Service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  <w:r w:rsidRPr="00A93F79">
              <w:rPr>
                <w:rFonts w:ascii="Calibri" w:hAnsi="Calibri"/>
                <w:sz w:val="18"/>
                <w:szCs w:val="18"/>
                <w:lang w:val="fr-FR"/>
              </w:rPr>
              <w:t xml:space="preserve"> 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>MSP10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 xml:space="preserve"> Maritime Assistance Service (MAS)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E7B9A" w:rsidRPr="00A93F79" w:rsidRDefault="00843FD8" w:rsidP="00BE49FF">
            <w:pPr>
              <w:ind w:left="85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  <w:r w:rsidRPr="00A93F79">
              <w:rPr>
                <w:rFonts w:ascii="Calibri" w:hAnsi="Calibri"/>
                <w:sz w:val="18"/>
                <w:szCs w:val="18"/>
                <w:lang w:val="fr-FR"/>
              </w:rPr>
              <w:t xml:space="preserve"> 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>MSP11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 xml:space="preserve"> Nautical Chart Service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E7B9A" w:rsidRPr="00A93F79" w:rsidRDefault="00B06633" w:rsidP="00BE49FF">
            <w:pPr>
              <w:ind w:left="85"/>
              <w:jc w:val="both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Priority </w:t>
            </w:r>
            <w:r w:rsidRPr="00A93F79">
              <w:rPr>
                <w:rFonts w:ascii="Calibri" w:hAnsi="Calibri"/>
                <w:sz w:val="18"/>
                <w:szCs w:val="18"/>
                <w:lang w:val="fr-FR"/>
              </w:rPr>
              <w:t>3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>MSP12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 xml:space="preserve"> Nautical Publications Service 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</w:rPr>
              <w:t>MSP13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 xml:space="preserve"> Ice Navigation Service 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  <w:r w:rsidRPr="00A93F79">
              <w:rPr>
                <w:rFonts w:ascii="Calibri" w:hAnsi="Calibri"/>
                <w:sz w:val="18"/>
                <w:szCs w:val="18"/>
                <w:lang w:val="fr-FR"/>
              </w:rPr>
              <w:t xml:space="preserve"> 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  <w:lang w:val="en-US"/>
              </w:rPr>
              <w:t>MSP14</w:t>
            </w:r>
            <w:r w:rsidRPr="00843FD8">
              <w:rPr>
                <w:rFonts w:ascii="Calibri" w:hAnsi="Calibri" w:cs="Arial"/>
                <w:strike/>
                <w:sz w:val="18"/>
                <w:szCs w:val="18"/>
                <w:lang w:val="en-US"/>
              </w:rPr>
              <w:t xml:space="preserve"> Meteorological Information Service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  <w:r w:rsidRPr="00A93F79">
              <w:rPr>
                <w:rFonts w:ascii="Calibri" w:hAnsi="Calibri"/>
                <w:sz w:val="18"/>
                <w:szCs w:val="18"/>
                <w:lang w:val="fr-FR"/>
              </w:rPr>
              <w:t xml:space="preserve"> 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  <w:lang w:val="en-US"/>
              </w:rPr>
              <w:t>MSP15</w:t>
            </w:r>
            <w:r w:rsidRPr="00843FD8">
              <w:rPr>
                <w:rFonts w:ascii="Calibri" w:hAnsi="Calibri" w:cs="Arial"/>
                <w:strike/>
                <w:sz w:val="18"/>
                <w:szCs w:val="18"/>
                <w:lang w:val="en-US"/>
              </w:rPr>
              <w:t xml:space="preserve"> Real-Time Hydrographic  and Environmental Information Services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</w:p>
        </w:tc>
      </w:tr>
      <w:tr w:rsidR="00B06633" w:rsidRPr="00A93F79" w:rsidTr="00BE49FF">
        <w:tc>
          <w:tcPr>
            <w:tcW w:w="2894" w:type="dxa"/>
            <w:vMerge/>
          </w:tcPr>
          <w:p w:rsidR="00B06633" w:rsidRPr="00A93F79" w:rsidRDefault="00B06633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06633" w:rsidRPr="00843FD8" w:rsidRDefault="00B0663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 w:cs="Arial"/>
                <w:b/>
                <w:strike/>
                <w:sz w:val="18"/>
                <w:szCs w:val="18"/>
                <w:lang w:val="en-US"/>
              </w:rPr>
              <w:t>MSP16</w:t>
            </w:r>
            <w:r w:rsidRPr="00843FD8">
              <w:rPr>
                <w:rFonts w:ascii="Calibri" w:hAnsi="Calibri" w:cs="Arial"/>
                <w:strike/>
                <w:sz w:val="18"/>
                <w:szCs w:val="18"/>
                <w:lang w:val="en-US"/>
              </w:rPr>
              <w:t xml:space="preserve"> Search and Rescue (SAR) Service </w:t>
            </w:r>
            <w:r w:rsidRPr="00843FD8">
              <w:rPr>
                <w:rFonts w:ascii="Calibri" w:hAnsi="Calibri" w:cs="Arial"/>
                <w:strike/>
                <w:sz w:val="18"/>
                <w:szCs w:val="18"/>
              </w:rPr>
              <w:t>/ Operational User Requirements</w:t>
            </w:r>
          </w:p>
        </w:tc>
        <w:tc>
          <w:tcPr>
            <w:tcW w:w="3804" w:type="dxa"/>
            <w:vAlign w:val="center"/>
          </w:tcPr>
          <w:p w:rsidR="00B06633" w:rsidRPr="00843FD8" w:rsidRDefault="00B0663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trike/>
                <w:sz w:val="18"/>
                <w:szCs w:val="18"/>
              </w:rPr>
            </w:pPr>
            <w:r w:rsidRPr="00843FD8">
              <w:rPr>
                <w:rFonts w:ascii="Calibri" w:hAnsi="Calibri"/>
                <w:strike/>
                <w:sz w:val="18"/>
                <w:szCs w:val="18"/>
              </w:rPr>
              <w:t>Liaison note to WG1</w:t>
            </w:r>
          </w:p>
        </w:tc>
        <w:tc>
          <w:tcPr>
            <w:tcW w:w="465" w:type="dxa"/>
            <w:vAlign w:val="center"/>
          </w:tcPr>
          <w:p w:rsidR="00B06633" w:rsidRPr="00A93F79" w:rsidRDefault="00B066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06633" w:rsidRPr="00A93F79" w:rsidRDefault="000667D0" w:rsidP="002E4C1F">
            <w:pPr>
              <w:jc w:val="center"/>
              <w:rPr>
                <w:sz w:val="18"/>
                <w:szCs w:val="18"/>
              </w:rPr>
            </w:pPr>
            <w:r w:rsidRPr="00A93F79">
              <w:rPr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vAlign w:val="center"/>
          </w:tcPr>
          <w:p w:rsidR="00B06633" w:rsidRPr="00A93F79" w:rsidRDefault="00B06633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06633" w:rsidRPr="00A93F79" w:rsidRDefault="00843FD8" w:rsidP="00BE49FF">
            <w:pPr>
              <w:ind w:left="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Withdrawn</w:t>
            </w:r>
          </w:p>
        </w:tc>
      </w:tr>
      <w:tr w:rsidR="006F5137" w:rsidRPr="00A93F79" w:rsidTr="00BE49FF">
        <w:tc>
          <w:tcPr>
            <w:tcW w:w="2894" w:type="dxa"/>
            <w:vMerge/>
          </w:tcPr>
          <w:p w:rsidR="006F5137" w:rsidRPr="00A93F79" w:rsidRDefault="006F513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6F5137" w:rsidRPr="00A93F79" w:rsidRDefault="006F5137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 xml:space="preserve">Develop Recommendation on Common Shore based System Architecture </w:t>
            </w:r>
          </w:p>
        </w:tc>
        <w:tc>
          <w:tcPr>
            <w:tcW w:w="3804" w:type="dxa"/>
            <w:vAlign w:val="center"/>
          </w:tcPr>
          <w:p w:rsidR="006F5137" w:rsidRPr="00A93F79" w:rsidRDefault="006F5137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Recommendation</w:t>
            </w:r>
          </w:p>
        </w:tc>
        <w:tc>
          <w:tcPr>
            <w:tcW w:w="465" w:type="dxa"/>
            <w:vAlign w:val="center"/>
          </w:tcPr>
          <w:p w:rsidR="006F5137" w:rsidRPr="00A93F79" w:rsidRDefault="006F513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6F5137" w:rsidRPr="00A93F79" w:rsidRDefault="006F513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6F5137" w:rsidRPr="00A93F79" w:rsidRDefault="006F513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6F5137" w:rsidRPr="00A93F79" w:rsidRDefault="006F513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6F5137" w:rsidRPr="00A93F79" w:rsidRDefault="006F513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6F513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vAlign w:val="center"/>
          </w:tcPr>
          <w:p w:rsidR="006F5137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vAlign w:val="center"/>
          </w:tcPr>
          <w:p w:rsidR="006F5137" w:rsidRPr="00A93F79" w:rsidRDefault="006F5137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5137" w:rsidRPr="00A93F79" w:rsidRDefault="003675A2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Completed</w:t>
            </w:r>
          </w:p>
        </w:tc>
      </w:tr>
      <w:tr w:rsidR="005057CB" w:rsidRPr="00A93F79" w:rsidTr="00BE49FF">
        <w:tc>
          <w:tcPr>
            <w:tcW w:w="2894" w:type="dxa"/>
            <w:vMerge/>
          </w:tcPr>
          <w:p w:rsidR="005057CB" w:rsidRPr="00A93F79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5057CB" w:rsidRPr="00A93F79" w:rsidRDefault="00ED6D51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  <w:lang w:val="en-IE"/>
              </w:rPr>
              <w:t>Advice IALA on appropriate ways forward in contributing to establishing an internationally agreed e-navigation infrastructure and its governance</w:t>
            </w:r>
          </w:p>
        </w:tc>
        <w:tc>
          <w:tcPr>
            <w:tcW w:w="3804" w:type="dxa"/>
            <w:vAlign w:val="center"/>
          </w:tcPr>
          <w:p w:rsidR="005057CB" w:rsidRPr="00A93F79" w:rsidRDefault="00D640D6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hAnsi="Calibri"/>
                <w:sz w:val="18"/>
                <w:szCs w:val="18"/>
              </w:rPr>
              <w:t>Information</w:t>
            </w:r>
            <w:r w:rsidR="005057CB" w:rsidRPr="00A93F79">
              <w:rPr>
                <w:rFonts w:ascii="Calibri" w:hAnsi="Calibri"/>
                <w:sz w:val="18"/>
                <w:szCs w:val="18"/>
              </w:rPr>
              <w:t xml:space="preserve"> paper</w:t>
            </w:r>
          </w:p>
          <w:p w:rsidR="006E7B9A" w:rsidRPr="00A93F79" w:rsidRDefault="006E7B9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>P</w:t>
            </w: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osition paper</w:t>
            </w:r>
          </w:p>
          <w:p w:rsidR="006E7B9A" w:rsidRPr="00A93F79" w:rsidRDefault="006E7B9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 w:hint="eastAsia"/>
                <w:sz w:val="18"/>
                <w:szCs w:val="18"/>
              </w:rPr>
              <w:t>Guideline</w:t>
            </w:r>
          </w:p>
        </w:tc>
        <w:tc>
          <w:tcPr>
            <w:tcW w:w="465" w:type="dxa"/>
            <w:vAlign w:val="center"/>
          </w:tcPr>
          <w:p w:rsidR="005057CB" w:rsidRPr="00A93F79" w:rsidRDefault="005057CB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tcBorders>
              <w:bottom w:val="single" w:sz="4" w:space="0" w:color="auto"/>
            </w:tcBorders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A93F79"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A93F79" w:rsidRDefault="008F2195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057CB" w:rsidRPr="00A93F79" w:rsidRDefault="005057C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5057CB" w:rsidRPr="00A93F79" w:rsidRDefault="005057CB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vAlign w:val="center"/>
          </w:tcPr>
          <w:p w:rsidR="006E7B9A" w:rsidRPr="00A93F79" w:rsidRDefault="007D5CA3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eastAsia="ja-JP"/>
              </w:rPr>
              <w:t>C</w:t>
            </w:r>
            <w:r w:rsidR="00642069"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ompleted</w:t>
            </w:r>
          </w:p>
        </w:tc>
      </w:tr>
      <w:tr w:rsidR="005057CB" w:rsidRPr="00A93F79" w:rsidTr="00BE49FF">
        <w:tc>
          <w:tcPr>
            <w:tcW w:w="2894" w:type="dxa"/>
            <w:vMerge/>
          </w:tcPr>
          <w:p w:rsidR="005057CB" w:rsidRPr="00A93F79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5057CB" w:rsidRPr="00A93F79" w:rsidRDefault="00A45D55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Organise a </w:t>
            </w:r>
            <w:r w:rsidR="00A600FA" w:rsidRPr="00A93F79">
              <w:rPr>
                <w:rFonts w:ascii="Calibri" w:eastAsiaTheme="minorEastAsia" w:hAnsi="Calibri"/>
                <w:sz w:val="18"/>
                <w:szCs w:val="18"/>
              </w:rPr>
              <w:t>Workshop</w:t>
            </w:r>
            <w:r w:rsidRPr="00A93F79">
              <w:rPr>
                <w:rFonts w:ascii="Calibri" w:eastAsiaTheme="minorEastAsia" w:hAnsi="Calibri"/>
                <w:sz w:val="18"/>
                <w:szCs w:val="18"/>
              </w:rPr>
              <w:t xml:space="preserve"> on Shore Based Maritime Services</w:t>
            </w:r>
          </w:p>
        </w:tc>
        <w:tc>
          <w:tcPr>
            <w:tcW w:w="3804" w:type="dxa"/>
            <w:vAlign w:val="center"/>
          </w:tcPr>
          <w:p w:rsidR="005057CB" w:rsidRPr="00A93F79" w:rsidRDefault="00A600FA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>Workshop</w:t>
            </w:r>
          </w:p>
        </w:tc>
        <w:tc>
          <w:tcPr>
            <w:tcW w:w="465" w:type="dxa"/>
            <w:vAlign w:val="center"/>
          </w:tcPr>
          <w:p w:rsidR="005057CB" w:rsidRPr="00A93F79" w:rsidRDefault="00A600F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sz w:val="18"/>
                <w:szCs w:val="18"/>
              </w:rPr>
            </w:pPr>
            <w:r w:rsidRPr="00A93F79">
              <w:rPr>
                <w:rFonts w:ascii="Calibri" w:eastAsiaTheme="minorEastAsia" w:hAnsi="Calibri"/>
                <w:sz w:val="18"/>
                <w:szCs w:val="18"/>
              </w:rPr>
              <w:t>4</w:t>
            </w:r>
          </w:p>
        </w:tc>
        <w:tc>
          <w:tcPr>
            <w:tcW w:w="244" w:type="dxa"/>
            <w:shd w:val="clear" w:color="auto" w:fill="auto"/>
            <w:vAlign w:val="center"/>
          </w:tcPr>
          <w:p w:rsidR="005057CB" w:rsidRPr="00A93F79" w:rsidRDefault="005057CB" w:rsidP="00162137">
            <w:pPr>
              <w:jc w:val="center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A93F79" w:rsidRDefault="000667D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057CB" w:rsidRPr="00A93F79" w:rsidRDefault="005057CB" w:rsidP="00162137">
            <w:pPr>
              <w:jc w:val="center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057CB" w:rsidRPr="00A93F79" w:rsidRDefault="005057CB" w:rsidP="00162137">
            <w:pPr>
              <w:jc w:val="center"/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5057CB" w:rsidRPr="00A93F79" w:rsidRDefault="00C5340C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93F79">
              <w:rPr>
                <w:rFonts w:ascii="Calibri" w:hAnsi="Calibri" w:cs="Arial" w:hint="eastAsia"/>
                <w:sz w:val="18"/>
                <w:szCs w:val="18"/>
                <w:lang w:eastAsia="ja-JP"/>
              </w:rPr>
              <w:t>Completed</w:t>
            </w:r>
          </w:p>
        </w:tc>
      </w:tr>
      <w:tr w:rsidR="005057CB" w:rsidRPr="00A93F79" w:rsidTr="00BE49FF">
        <w:tc>
          <w:tcPr>
            <w:tcW w:w="2894" w:type="dxa"/>
            <w:vMerge/>
          </w:tcPr>
          <w:p w:rsidR="005057CB" w:rsidRPr="00A93F79" w:rsidRDefault="005057C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5057CB" w:rsidRPr="00A93F79" w:rsidRDefault="005057CB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5057CB" w:rsidRPr="00A93F79" w:rsidRDefault="005057CB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5" w:type="dxa"/>
            <w:vAlign w:val="center"/>
          </w:tcPr>
          <w:p w:rsidR="005057CB" w:rsidRPr="00A93F79" w:rsidRDefault="005057CB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5057CB" w:rsidRPr="00A93F79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057CB" w:rsidRPr="00A93F79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057CB" w:rsidRPr="00A93F79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057CB" w:rsidRPr="00A93F79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057CB" w:rsidRPr="00A93F79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057CB" w:rsidRPr="00A93F79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057CB" w:rsidRPr="00A93F79" w:rsidRDefault="005057C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</w:tcPr>
          <w:p w:rsidR="005057CB" w:rsidRPr="00A93F79" w:rsidRDefault="005057CB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AE72CB" w:rsidRPr="00A93F79" w:rsidRDefault="00AE72CB" w:rsidP="0054630B">
      <w:pPr>
        <w:rPr>
          <w:rFonts w:ascii="Calibri" w:hAnsi="Calibri"/>
          <w:sz w:val="18"/>
          <w:szCs w:val="18"/>
        </w:rPr>
      </w:pPr>
    </w:p>
    <w:sectPr w:rsidR="00AE72CB" w:rsidRPr="00A93F79" w:rsidSect="0054630B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98C" w:rsidRDefault="0049098C" w:rsidP="00265694">
      <w:pPr>
        <w:spacing w:after="0" w:line="240" w:lineRule="auto"/>
      </w:pPr>
      <w:r>
        <w:separator/>
      </w:r>
    </w:p>
  </w:endnote>
  <w:endnote w:type="continuationSeparator" w:id="0">
    <w:p w:rsidR="0049098C" w:rsidRDefault="0049098C" w:rsidP="0026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FEC" w:rsidRDefault="00856FEC">
    <w:pPr>
      <w:pStyle w:val="Footer"/>
    </w:pPr>
    <w:r w:rsidRPr="00A628AC">
      <w:t>ENAV Committee – Work Plan 2014-2018</w:t>
    </w:r>
  </w:p>
  <w:p w:rsidR="00856FEC" w:rsidRDefault="00856F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98C" w:rsidRDefault="0049098C" w:rsidP="00265694">
      <w:pPr>
        <w:spacing w:after="0" w:line="240" w:lineRule="auto"/>
      </w:pPr>
      <w:r>
        <w:separator/>
      </w:r>
    </w:p>
  </w:footnote>
  <w:footnote w:type="continuationSeparator" w:id="0">
    <w:p w:rsidR="0049098C" w:rsidRDefault="0049098C" w:rsidP="0026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FEC" w:rsidRDefault="00856FEC" w:rsidP="003862F3">
    <w:pPr>
      <w:pStyle w:val="Header"/>
      <w:wordWrap w:val="0"/>
      <w:jc w:val="right"/>
      <w:rPr>
        <w:lang w:eastAsia="ja-JP"/>
      </w:rPr>
    </w:pPr>
    <w:r>
      <w:rPr>
        <w:lang w:eastAsia="ja-JP"/>
      </w:rPr>
      <w:t>ENAV20-7.1</w:t>
    </w:r>
  </w:p>
  <w:p w:rsidR="00856FEC" w:rsidRDefault="00856FEC" w:rsidP="003862F3">
    <w:pPr>
      <w:pStyle w:val="Header"/>
      <w:wordWrap w:val="0"/>
      <w:jc w:val="right"/>
      <w:rPr>
        <w:lang w:eastAsia="ja-JP"/>
      </w:rPr>
    </w:pPr>
    <w:r>
      <w:rPr>
        <w:noProof/>
        <w:lang w:eastAsia="en-I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4236085</wp:posOffset>
          </wp:positionH>
          <wp:positionV relativeFrom="paragraph">
            <wp:posOffset>-449580</wp:posOffset>
          </wp:positionV>
          <wp:extent cx="898525" cy="8763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8525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eastAsia="ja-JP"/>
      </w:rPr>
      <w:t>Formerly ENAV19-</w:t>
    </w:r>
    <w:r>
      <w:rPr>
        <w:rFonts w:hint="eastAsia"/>
        <w:lang w:eastAsia="ja-JP"/>
      </w:rPr>
      <w:t>14.2</w:t>
    </w:r>
    <w:r>
      <w:rPr>
        <w:lang w:eastAsia="ja-JP"/>
      </w:rPr>
      <w:t>.1</w:t>
    </w:r>
  </w:p>
  <w:p w:rsidR="00856FEC" w:rsidRPr="00A628AC" w:rsidRDefault="00856FEC" w:rsidP="00A628AC">
    <w:pPr>
      <w:pStyle w:val="Header"/>
      <w:wordWrap w:val="0"/>
      <w:jc w:val="right"/>
      <w:rPr>
        <w:lang w:eastAsia="ja-JP"/>
      </w:rPr>
    </w:pPr>
    <w:r>
      <w:rPr>
        <w:lang w:eastAsia="ja-JP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C776D"/>
    <w:multiLevelType w:val="multilevel"/>
    <w:tmpl w:val="0234E30C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567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5F010483"/>
    <w:multiLevelType w:val="multilevel"/>
    <w:tmpl w:val="8C7E4CC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  <w:num w:numId="14">
    <w:abstractNumId w:val="0"/>
    <w:lvlOverride w:ilvl="0">
      <w:startOverride w:val="4"/>
    </w:lvlOverride>
    <w:lvlOverride w:ilvl="1">
      <w:startOverride w:val="6"/>
    </w:lvlOverride>
    <w:lvlOverride w:ilvl="2">
      <w:startOverride w:val="6"/>
    </w:lvlOverride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rge arroyo">
    <w15:presenceInfo w15:providerId="Windows Live" w15:userId="a69e86a7c4fba31d"/>
  </w15:person>
  <w15:person w15:author="Seamus Doyle">
    <w15:presenceInfo w15:providerId="None" w15:userId="Seamus Doy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30B"/>
    <w:rsid w:val="000367EA"/>
    <w:rsid w:val="00041A24"/>
    <w:rsid w:val="000465C7"/>
    <w:rsid w:val="00046687"/>
    <w:rsid w:val="00052CD4"/>
    <w:rsid w:val="0005611D"/>
    <w:rsid w:val="000635C6"/>
    <w:rsid w:val="00063C4E"/>
    <w:rsid w:val="000667D0"/>
    <w:rsid w:val="00074D6D"/>
    <w:rsid w:val="00095E25"/>
    <w:rsid w:val="000B47B2"/>
    <w:rsid w:val="000B6F98"/>
    <w:rsid w:val="000B7DCF"/>
    <w:rsid w:val="000C4AD6"/>
    <w:rsid w:val="000C7579"/>
    <w:rsid w:val="000D0024"/>
    <w:rsid w:val="000D5930"/>
    <w:rsid w:val="000F55A0"/>
    <w:rsid w:val="000F6B1B"/>
    <w:rsid w:val="00157853"/>
    <w:rsid w:val="00162137"/>
    <w:rsid w:val="00163917"/>
    <w:rsid w:val="00167E50"/>
    <w:rsid w:val="001739A2"/>
    <w:rsid w:val="00173C8B"/>
    <w:rsid w:val="00181617"/>
    <w:rsid w:val="001A178E"/>
    <w:rsid w:val="001B59D9"/>
    <w:rsid w:val="001C5825"/>
    <w:rsid w:val="001E07C1"/>
    <w:rsid w:val="001F4415"/>
    <w:rsid w:val="001F728E"/>
    <w:rsid w:val="00212899"/>
    <w:rsid w:val="002278CA"/>
    <w:rsid w:val="00235AFD"/>
    <w:rsid w:val="0025468A"/>
    <w:rsid w:val="00265694"/>
    <w:rsid w:val="00273F12"/>
    <w:rsid w:val="0028724F"/>
    <w:rsid w:val="002905BC"/>
    <w:rsid w:val="002920DB"/>
    <w:rsid w:val="00293779"/>
    <w:rsid w:val="002A6CC2"/>
    <w:rsid w:val="002B31B8"/>
    <w:rsid w:val="002D72D4"/>
    <w:rsid w:val="002E4AEF"/>
    <w:rsid w:val="002E4C1F"/>
    <w:rsid w:val="002E6ABC"/>
    <w:rsid w:val="002E7019"/>
    <w:rsid w:val="003102A7"/>
    <w:rsid w:val="003170C5"/>
    <w:rsid w:val="0034551A"/>
    <w:rsid w:val="003646AD"/>
    <w:rsid w:val="003675A2"/>
    <w:rsid w:val="0037317B"/>
    <w:rsid w:val="0038145B"/>
    <w:rsid w:val="003862F3"/>
    <w:rsid w:val="003913A9"/>
    <w:rsid w:val="003A0EBF"/>
    <w:rsid w:val="003B13A4"/>
    <w:rsid w:val="003B6615"/>
    <w:rsid w:val="003C6D95"/>
    <w:rsid w:val="003D1CFD"/>
    <w:rsid w:val="003E2EFC"/>
    <w:rsid w:val="003F0715"/>
    <w:rsid w:val="00400955"/>
    <w:rsid w:val="00406DBE"/>
    <w:rsid w:val="00415491"/>
    <w:rsid w:val="00432851"/>
    <w:rsid w:val="00445FD9"/>
    <w:rsid w:val="00453711"/>
    <w:rsid w:val="00454EA3"/>
    <w:rsid w:val="00465712"/>
    <w:rsid w:val="0046612B"/>
    <w:rsid w:val="00470F5A"/>
    <w:rsid w:val="00490603"/>
    <w:rsid w:val="0049098C"/>
    <w:rsid w:val="0049528B"/>
    <w:rsid w:val="004A4EAD"/>
    <w:rsid w:val="004B432C"/>
    <w:rsid w:val="004E0841"/>
    <w:rsid w:val="004E3C23"/>
    <w:rsid w:val="004F10E6"/>
    <w:rsid w:val="004F2566"/>
    <w:rsid w:val="004F5AA7"/>
    <w:rsid w:val="004F7896"/>
    <w:rsid w:val="0050292B"/>
    <w:rsid w:val="005057CB"/>
    <w:rsid w:val="00510CCD"/>
    <w:rsid w:val="00511C4C"/>
    <w:rsid w:val="00511FAA"/>
    <w:rsid w:val="00513338"/>
    <w:rsid w:val="00513D97"/>
    <w:rsid w:val="00516888"/>
    <w:rsid w:val="00517576"/>
    <w:rsid w:val="00540D65"/>
    <w:rsid w:val="0054630B"/>
    <w:rsid w:val="00552792"/>
    <w:rsid w:val="00555677"/>
    <w:rsid w:val="0056416E"/>
    <w:rsid w:val="00594429"/>
    <w:rsid w:val="005951AD"/>
    <w:rsid w:val="005C778D"/>
    <w:rsid w:val="005D4945"/>
    <w:rsid w:val="005F75C9"/>
    <w:rsid w:val="006140CA"/>
    <w:rsid w:val="006154CB"/>
    <w:rsid w:val="00617251"/>
    <w:rsid w:val="00621F21"/>
    <w:rsid w:val="00625CC9"/>
    <w:rsid w:val="00633B70"/>
    <w:rsid w:val="00636340"/>
    <w:rsid w:val="00642069"/>
    <w:rsid w:val="006455D1"/>
    <w:rsid w:val="006464CA"/>
    <w:rsid w:val="00672721"/>
    <w:rsid w:val="00677E3F"/>
    <w:rsid w:val="0068304A"/>
    <w:rsid w:val="00684CE2"/>
    <w:rsid w:val="00686914"/>
    <w:rsid w:val="00693539"/>
    <w:rsid w:val="006B3B2A"/>
    <w:rsid w:val="006B4DB7"/>
    <w:rsid w:val="006C0D29"/>
    <w:rsid w:val="006C4A5F"/>
    <w:rsid w:val="006D4ADF"/>
    <w:rsid w:val="006D551A"/>
    <w:rsid w:val="006E7B9A"/>
    <w:rsid w:val="006F09ED"/>
    <w:rsid w:val="006F5137"/>
    <w:rsid w:val="006F5F2B"/>
    <w:rsid w:val="0072010E"/>
    <w:rsid w:val="00723DA3"/>
    <w:rsid w:val="0074534A"/>
    <w:rsid w:val="00751440"/>
    <w:rsid w:val="00764BDB"/>
    <w:rsid w:val="00767388"/>
    <w:rsid w:val="00774496"/>
    <w:rsid w:val="0077538C"/>
    <w:rsid w:val="00796866"/>
    <w:rsid w:val="007B25F5"/>
    <w:rsid w:val="007B3D32"/>
    <w:rsid w:val="007C50BA"/>
    <w:rsid w:val="007D223E"/>
    <w:rsid w:val="007D3AC0"/>
    <w:rsid w:val="007D5B4E"/>
    <w:rsid w:val="007D5CA3"/>
    <w:rsid w:val="007F1B58"/>
    <w:rsid w:val="007F32F6"/>
    <w:rsid w:val="007F339A"/>
    <w:rsid w:val="008052E8"/>
    <w:rsid w:val="0081765B"/>
    <w:rsid w:val="00823518"/>
    <w:rsid w:val="008270E5"/>
    <w:rsid w:val="00836695"/>
    <w:rsid w:val="00836C10"/>
    <w:rsid w:val="008378A9"/>
    <w:rsid w:val="00843FD8"/>
    <w:rsid w:val="00850717"/>
    <w:rsid w:val="00856FEC"/>
    <w:rsid w:val="008651DB"/>
    <w:rsid w:val="00894D4E"/>
    <w:rsid w:val="0089545B"/>
    <w:rsid w:val="0089795A"/>
    <w:rsid w:val="008B16DA"/>
    <w:rsid w:val="008D1868"/>
    <w:rsid w:val="008E4205"/>
    <w:rsid w:val="008E53B3"/>
    <w:rsid w:val="008F2195"/>
    <w:rsid w:val="008F7A22"/>
    <w:rsid w:val="00916212"/>
    <w:rsid w:val="00917E23"/>
    <w:rsid w:val="00924BCA"/>
    <w:rsid w:val="00941B30"/>
    <w:rsid w:val="00947A9D"/>
    <w:rsid w:val="0096088B"/>
    <w:rsid w:val="00963C2C"/>
    <w:rsid w:val="00986734"/>
    <w:rsid w:val="00987ED5"/>
    <w:rsid w:val="009A1D88"/>
    <w:rsid w:val="009A24D5"/>
    <w:rsid w:val="009A4A87"/>
    <w:rsid w:val="009A64A8"/>
    <w:rsid w:val="009B155D"/>
    <w:rsid w:val="009B46DB"/>
    <w:rsid w:val="009B5649"/>
    <w:rsid w:val="009F2DF7"/>
    <w:rsid w:val="009F7D21"/>
    <w:rsid w:val="00A110CE"/>
    <w:rsid w:val="00A17F5D"/>
    <w:rsid w:val="00A45D55"/>
    <w:rsid w:val="00A461F0"/>
    <w:rsid w:val="00A600FA"/>
    <w:rsid w:val="00A628AC"/>
    <w:rsid w:val="00A645E0"/>
    <w:rsid w:val="00A64FA9"/>
    <w:rsid w:val="00A80FEB"/>
    <w:rsid w:val="00A93F79"/>
    <w:rsid w:val="00AA0EE9"/>
    <w:rsid w:val="00AE72CB"/>
    <w:rsid w:val="00AF4570"/>
    <w:rsid w:val="00B01700"/>
    <w:rsid w:val="00B02A64"/>
    <w:rsid w:val="00B06633"/>
    <w:rsid w:val="00B2334A"/>
    <w:rsid w:val="00B36C7F"/>
    <w:rsid w:val="00B52E9D"/>
    <w:rsid w:val="00B5750A"/>
    <w:rsid w:val="00B6072A"/>
    <w:rsid w:val="00B73CE0"/>
    <w:rsid w:val="00B8399D"/>
    <w:rsid w:val="00B9720A"/>
    <w:rsid w:val="00BB5B04"/>
    <w:rsid w:val="00BE49FF"/>
    <w:rsid w:val="00BE7395"/>
    <w:rsid w:val="00BF09FD"/>
    <w:rsid w:val="00C054E8"/>
    <w:rsid w:val="00C5340C"/>
    <w:rsid w:val="00C66C4C"/>
    <w:rsid w:val="00C7301B"/>
    <w:rsid w:val="00C81F0D"/>
    <w:rsid w:val="00C8352C"/>
    <w:rsid w:val="00C9280C"/>
    <w:rsid w:val="00C9460B"/>
    <w:rsid w:val="00CB0C27"/>
    <w:rsid w:val="00CB6B9A"/>
    <w:rsid w:val="00CC4377"/>
    <w:rsid w:val="00CC7BD2"/>
    <w:rsid w:val="00CD1B85"/>
    <w:rsid w:val="00CD5EEA"/>
    <w:rsid w:val="00CE73FF"/>
    <w:rsid w:val="00CF147E"/>
    <w:rsid w:val="00D13DC3"/>
    <w:rsid w:val="00D1591A"/>
    <w:rsid w:val="00D50717"/>
    <w:rsid w:val="00D509DF"/>
    <w:rsid w:val="00D5595B"/>
    <w:rsid w:val="00D56882"/>
    <w:rsid w:val="00D640D6"/>
    <w:rsid w:val="00D81523"/>
    <w:rsid w:val="00D82B6B"/>
    <w:rsid w:val="00D846FD"/>
    <w:rsid w:val="00D85F8F"/>
    <w:rsid w:val="00D901EC"/>
    <w:rsid w:val="00DA26D9"/>
    <w:rsid w:val="00DB2AB7"/>
    <w:rsid w:val="00DE537F"/>
    <w:rsid w:val="00E13F41"/>
    <w:rsid w:val="00E21693"/>
    <w:rsid w:val="00E21E29"/>
    <w:rsid w:val="00E2447F"/>
    <w:rsid w:val="00E24632"/>
    <w:rsid w:val="00E554CC"/>
    <w:rsid w:val="00E60E1A"/>
    <w:rsid w:val="00E6267E"/>
    <w:rsid w:val="00E64E91"/>
    <w:rsid w:val="00E86ABC"/>
    <w:rsid w:val="00E93F15"/>
    <w:rsid w:val="00EA6A28"/>
    <w:rsid w:val="00EB03B1"/>
    <w:rsid w:val="00EB2E06"/>
    <w:rsid w:val="00EC0D87"/>
    <w:rsid w:val="00EC41B3"/>
    <w:rsid w:val="00ED20BD"/>
    <w:rsid w:val="00ED6D51"/>
    <w:rsid w:val="00EE0165"/>
    <w:rsid w:val="00EE500A"/>
    <w:rsid w:val="00EF51D8"/>
    <w:rsid w:val="00F00596"/>
    <w:rsid w:val="00F25837"/>
    <w:rsid w:val="00F41E19"/>
    <w:rsid w:val="00F6041D"/>
    <w:rsid w:val="00F67831"/>
    <w:rsid w:val="00F70330"/>
    <w:rsid w:val="00F839A6"/>
    <w:rsid w:val="00F84FD4"/>
    <w:rsid w:val="00F92194"/>
    <w:rsid w:val="00F978C0"/>
    <w:rsid w:val="00FB5191"/>
    <w:rsid w:val="00FC160B"/>
    <w:rsid w:val="00FE1C4C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6D3CF6C-672E-4EB9-A6D1-68025813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uiPriority w:val="99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uiPriority w:val="99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99"/>
    <w:rsid w:val="00546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43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3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3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3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694"/>
  </w:style>
  <w:style w:type="paragraph" w:styleId="Footer">
    <w:name w:val="footer"/>
    <w:basedOn w:val="Normal"/>
    <w:link w:val="Foot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694"/>
  </w:style>
  <w:style w:type="paragraph" w:styleId="NoSpacing">
    <w:name w:val="No Spacing"/>
    <w:uiPriority w:val="1"/>
    <w:qFormat/>
    <w:rsid w:val="00EB2E0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49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269FB1-A8EE-4840-8BBE-AFC66D296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1440</Words>
  <Characters>8208</Characters>
  <Application>Microsoft Office Word</Application>
  <DocSecurity>0</DocSecurity>
  <Lines>68</Lines>
  <Paragraphs>19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Trinity House</Company>
  <LinksUpToDate>false</LinksUpToDate>
  <CharactersWithSpaces>9629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Seamus Doyle</cp:lastModifiedBy>
  <cp:revision>2</cp:revision>
  <cp:lastPrinted>2014-06-11T05:44:00Z</cp:lastPrinted>
  <dcterms:created xsi:type="dcterms:W3CDTF">2017-03-16T17:31:00Z</dcterms:created>
  <dcterms:modified xsi:type="dcterms:W3CDTF">2017-03-16T17:31:00Z</dcterms:modified>
</cp:coreProperties>
</file>